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D9563A" w14:paraId="46200046" w14:textId="77777777" w:rsidTr="00060C0C">
        <w:trPr>
          <w:trHeight w:hRule="exact" w:val="2948"/>
        </w:trPr>
        <w:tc>
          <w:tcPr>
            <w:tcW w:w="11185" w:type="dxa"/>
            <w:shd w:val="clear" w:color="auto" w:fill="83D0F5"/>
            <w:vAlign w:val="center"/>
          </w:tcPr>
          <w:p w14:paraId="5FEA99ED" w14:textId="77777777" w:rsidR="00974E99" w:rsidRPr="00D9563A" w:rsidRDefault="00974E99" w:rsidP="00D12F28">
            <w:pPr>
              <w:pStyle w:val="Documenttype"/>
            </w:pPr>
            <w:r w:rsidRPr="00D9563A">
              <w:t xml:space="preserve">IALA </w:t>
            </w:r>
            <w:r w:rsidR="00F905E1" w:rsidRPr="00D9563A">
              <w:t>R</w:t>
            </w:r>
            <w:r w:rsidR="00D12F28" w:rsidRPr="00D9563A">
              <w:t>ecommendation</w:t>
            </w:r>
          </w:p>
        </w:tc>
      </w:tr>
    </w:tbl>
    <w:p w14:paraId="54B75BD7" w14:textId="77777777" w:rsidR="008972C3" w:rsidRPr="00D9563A" w:rsidRDefault="008972C3" w:rsidP="003274DB"/>
    <w:p w14:paraId="194B1BDA" w14:textId="77777777" w:rsidR="00D74AE1" w:rsidRPr="00D9563A" w:rsidRDefault="00D74AE1" w:rsidP="00A7333C">
      <w:pPr>
        <w:pStyle w:val="BodyText"/>
      </w:pPr>
    </w:p>
    <w:p w14:paraId="71783E61" w14:textId="00F5DF27" w:rsidR="00111E0A" w:rsidRPr="0082733F" w:rsidRDefault="00C10190" w:rsidP="00111E0A">
      <w:pPr>
        <w:pStyle w:val="Documentnumber"/>
      </w:pPr>
      <w:r w:rsidRPr="00D9563A">
        <w:t xml:space="preserve">R0200 </w:t>
      </w:r>
      <w:del w:id="0" w:author="Alwyn Williams" w:date="2021-07-16T09:58:00Z">
        <w:r w:rsidRPr="00D9563A" w:rsidDel="00D9563A">
          <w:delText>(</w:delText>
        </w:r>
        <w:r w:rsidR="00773316" w:rsidRPr="004B5311" w:rsidDel="00D9563A">
          <w:delText>E-200-0</w:delText>
        </w:r>
        <w:r w:rsidRPr="004B5311" w:rsidDel="00D9563A">
          <w:delText>)</w:delText>
        </w:r>
      </w:del>
    </w:p>
    <w:p w14:paraId="2592A29E" w14:textId="37B9B50B" w:rsidR="00776004" w:rsidRPr="00D9563A" w:rsidRDefault="00773316" w:rsidP="00773316">
      <w:pPr>
        <w:pStyle w:val="Documentname"/>
        <w:rPr>
          <w:rPrChange w:id="1" w:author="Alwyn Williams" w:date="2021-07-16T10:01:00Z">
            <w:rPr/>
          </w:rPrChange>
        </w:rPr>
      </w:pPr>
      <w:r w:rsidRPr="00D9563A">
        <w:rPr>
          <w:rPrChange w:id="2" w:author="Alwyn Williams" w:date="2021-07-16T10:01:00Z">
            <w:rPr/>
          </w:rPrChange>
        </w:rPr>
        <w:t>Marine Signal Lights - Part 0 – Overview</w:t>
      </w:r>
    </w:p>
    <w:p w14:paraId="34E58D18" w14:textId="77777777" w:rsidR="005378B8" w:rsidRPr="00D9563A" w:rsidRDefault="005378B8" w:rsidP="00A7333C">
      <w:pPr>
        <w:pStyle w:val="BodyText"/>
        <w:rPr>
          <w:rPrChange w:id="3" w:author="Alwyn Williams" w:date="2021-07-16T10:01:00Z">
            <w:rPr/>
          </w:rPrChange>
        </w:rPr>
      </w:pPr>
    </w:p>
    <w:p w14:paraId="6562A38A" w14:textId="77777777" w:rsidR="005378B8" w:rsidRPr="00D9563A" w:rsidRDefault="005378B8" w:rsidP="00A7333C">
      <w:pPr>
        <w:pStyle w:val="BodyText"/>
        <w:rPr>
          <w:rPrChange w:id="4" w:author="Alwyn Williams" w:date="2021-07-16T10:01:00Z">
            <w:rPr/>
          </w:rPrChange>
        </w:rPr>
      </w:pPr>
    </w:p>
    <w:p w14:paraId="1428CC76" w14:textId="77777777" w:rsidR="005378B8" w:rsidRPr="00D9563A" w:rsidRDefault="005378B8" w:rsidP="00A7333C">
      <w:pPr>
        <w:pStyle w:val="BodyText"/>
        <w:rPr>
          <w:rPrChange w:id="5" w:author="Alwyn Williams" w:date="2021-07-16T10:01:00Z">
            <w:rPr/>
          </w:rPrChange>
        </w:rPr>
      </w:pPr>
    </w:p>
    <w:p w14:paraId="7C3890D9" w14:textId="77777777" w:rsidR="005378B8" w:rsidRPr="00D9563A" w:rsidRDefault="005378B8" w:rsidP="00A7333C">
      <w:pPr>
        <w:pStyle w:val="BodyText"/>
        <w:rPr>
          <w:rPrChange w:id="6" w:author="Alwyn Williams" w:date="2021-07-16T10:01:00Z">
            <w:rPr/>
          </w:rPrChange>
        </w:rPr>
      </w:pPr>
    </w:p>
    <w:p w14:paraId="2119C7B3" w14:textId="77777777" w:rsidR="005378B8" w:rsidRPr="00D9563A" w:rsidRDefault="005378B8" w:rsidP="00A7333C">
      <w:pPr>
        <w:pStyle w:val="BodyText"/>
        <w:rPr>
          <w:rPrChange w:id="7" w:author="Alwyn Williams" w:date="2021-07-16T10:01:00Z">
            <w:rPr/>
          </w:rPrChange>
        </w:rPr>
      </w:pPr>
    </w:p>
    <w:p w14:paraId="750EE309" w14:textId="77777777" w:rsidR="005378B8" w:rsidRPr="00D9563A" w:rsidRDefault="005378B8" w:rsidP="00A7333C">
      <w:pPr>
        <w:pStyle w:val="BodyText"/>
        <w:rPr>
          <w:rPrChange w:id="8" w:author="Alwyn Williams" w:date="2021-07-16T10:01:00Z">
            <w:rPr/>
          </w:rPrChange>
        </w:rPr>
      </w:pPr>
    </w:p>
    <w:p w14:paraId="5728B546" w14:textId="77777777" w:rsidR="005378B8" w:rsidRPr="00D9563A" w:rsidRDefault="005378B8" w:rsidP="00A7333C">
      <w:pPr>
        <w:pStyle w:val="BodyText"/>
        <w:rPr>
          <w:rPrChange w:id="9" w:author="Alwyn Williams" w:date="2021-07-16T10:01:00Z">
            <w:rPr/>
          </w:rPrChange>
        </w:rPr>
      </w:pPr>
    </w:p>
    <w:p w14:paraId="7215CD9C" w14:textId="77777777" w:rsidR="005378B8" w:rsidRPr="00D9563A" w:rsidRDefault="005378B8" w:rsidP="00A7333C">
      <w:pPr>
        <w:pStyle w:val="BodyText"/>
        <w:rPr>
          <w:rPrChange w:id="10" w:author="Alwyn Williams" w:date="2021-07-16T10:01:00Z">
            <w:rPr/>
          </w:rPrChange>
        </w:rPr>
      </w:pPr>
    </w:p>
    <w:p w14:paraId="497DD1DB" w14:textId="77777777" w:rsidR="005378B8" w:rsidRPr="00D9563A" w:rsidRDefault="005378B8" w:rsidP="00A7333C">
      <w:pPr>
        <w:pStyle w:val="BodyText"/>
        <w:rPr>
          <w:rPrChange w:id="11" w:author="Alwyn Williams" w:date="2021-07-16T10:01:00Z">
            <w:rPr/>
          </w:rPrChange>
        </w:rPr>
      </w:pPr>
    </w:p>
    <w:p w14:paraId="7AE8A5E2" w14:textId="77777777" w:rsidR="00471C48" w:rsidRPr="00D9563A" w:rsidRDefault="00471C48" w:rsidP="00A7333C">
      <w:pPr>
        <w:pStyle w:val="BodyText"/>
        <w:rPr>
          <w:rPrChange w:id="12" w:author="Alwyn Williams" w:date="2021-07-16T10:01:00Z">
            <w:rPr/>
          </w:rPrChange>
        </w:rPr>
      </w:pPr>
    </w:p>
    <w:p w14:paraId="4A30BB73" w14:textId="77777777" w:rsidR="005378B8" w:rsidRPr="00D9563A" w:rsidRDefault="005378B8" w:rsidP="00A7333C">
      <w:pPr>
        <w:pStyle w:val="BodyText"/>
        <w:rPr>
          <w:rPrChange w:id="13" w:author="Alwyn Williams" w:date="2021-07-16T10:01:00Z">
            <w:rPr/>
          </w:rPrChange>
        </w:rPr>
      </w:pPr>
    </w:p>
    <w:p w14:paraId="4A93F76E" w14:textId="77777777" w:rsidR="005378B8" w:rsidRPr="00D9563A" w:rsidRDefault="005378B8" w:rsidP="00D74AE1">
      <w:pPr>
        <w:rPr>
          <w:rPrChange w:id="14" w:author="Alwyn Williams" w:date="2021-07-16T10:01:00Z">
            <w:rPr/>
          </w:rPrChange>
        </w:rPr>
      </w:pPr>
    </w:p>
    <w:p w14:paraId="298809D5" w14:textId="4922A42A" w:rsidR="005378B8" w:rsidRPr="00D9563A" w:rsidRDefault="005378B8" w:rsidP="005378B8">
      <w:pPr>
        <w:pStyle w:val="Editionnumber"/>
        <w:rPr>
          <w:rPrChange w:id="15" w:author="Alwyn Williams" w:date="2021-07-16T10:01:00Z">
            <w:rPr/>
          </w:rPrChange>
        </w:rPr>
      </w:pPr>
      <w:commentRangeStart w:id="16"/>
      <w:r w:rsidRPr="00D9563A">
        <w:rPr>
          <w:rPrChange w:id="17" w:author="Alwyn Williams" w:date="2021-07-16T10:01:00Z">
            <w:rPr/>
          </w:rPrChange>
        </w:rPr>
        <w:t>Edition 1.</w:t>
      </w:r>
      <w:r w:rsidR="00C10190" w:rsidRPr="00D9563A">
        <w:rPr>
          <w:rPrChange w:id="18" w:author="Alwyn Williams" w:date="2021-07-16T10:01:00Z">
            <w:rPr/>
          </w:rPrChange>
        </w:rPr>
        <w:t>1</w:t>
      </w:r>
    </w:p>
    <w:p w14:paraId="45BFC7EA" w14:textId="77777777" w:rsidR="006C4F08" w:rsidRPr="004B5311" w:rsidRDefault="005378B8" w:rsidP="00471C48">
      <w:pPr>
        <w:pStyle w:val="Documentdate"/>
      </w:pPr>
      <w:r w:rsidRPr="00D9563A">
        <w:rPr>
          <w:rPrChange w:id="19" w:author="Alwyn Williams" w:date="2021-07-16T10:01:00Z">
            <w:rPr/>
          </w:rPrChange>
        </w:rPr>
        <w:t>D</w:t>
      </w:r>
      <w:r w:rsidR="00773316" w:rsidRPr="00D9563A">
        <w:rPr>
          <w:rPrChange w:id="20" w:author="Alwyn Williams" w:date="2021-07-16T10:01:00Z">
            <w:rPr/>
          </w:rPrChange>
        </w:rPr>
        <w:t>ecember 2008</w:t>
      </w:r>
      <w:commentRangeEnd w:id="16"/>
      <w:r w:rsidR="00D9563A" w:rsidRPr="004B5311">
        <w:rPr>
          <w:rStyle w:val="CommentReference"/>
          <w:b w:val="0"/>
          <w:color w:val="auto"/>
        </w:rPr>
        <w:commentReference w:id="16"/>
      </w:r>
    </w:p>
    <w:p w14:paraId="06AAD300" w14:textId="77777777" w:rsidR="006C4F08" w:rsidRPr="00D9563A" w:rsidRDefault="006C4F08" w:rsidP="00A7333C">
      <w:pPr>
        <w:rPr>
          <w:rPrChange w:id="21" w:author="Alwyn Williams" w:date="2021-07-16T10:01:00Z">
            <w:rPr/>
          </w:rPrChange>
        </w:rPr>
      </w:pPr>
    </w:p>
    <w:p w14:paraId="62EE062C" w14:textId="7B1C45B3" w:rsidR="0072592B" w:rsidRPr="00D9563A" w:rsidRDefault="006C4F08" w:rsidP="00A7333C">
      <w:pPr>
        <w:pStyle w:val="MRN"/>
        <w:rPr>
          <w:rPrChange w:id="22" w:author="Alwyn Williams" w:date="2021-07-16T10:01:00Z">
            <w:rPr/>
          </w:rPrChange>
        </w:rPr>
      </w:pPr>
      <w:proofErr w:type="gramStart"/>
      <w:r w:rsidRPr="00D9563A">
        <w:rPr>
          <w:rPrChange w:id="23" w:author="Alwyn Williams" w:date="2021-07-16T10:01:00Z">
            <w:rPr/>
          </w:rPrChange>
        </w:rPr>
        <w:t>urn:</w:t>
      </w:r>
      <w:proofErr w:type="gramEnd"/>
      <w:r w:rsidRPr="00D9563A">
        <w:rPr>
          <w:rPrChange w:id="24" w:author="Alwyn Williams" w:date="2021-07-16T10:01:00Z">
            <w:rPr/>
          </w:rPrChange>
        </w:rPr>
        <w:t>mrn:iala:pub:r0200</w:t>
      </w:r>
    </w:p>
    <w:p w14:paraId="606F9EFF" w14:textId="77777777" w:rsidR="00BC27F6" w:rsidRPr="00D9563A" w:rsidRDefault="00BC27F6" w:rsidP="00D74AE1">
      <w:pPr>
        <w:rPr>
          <w:rPrChange w:id="25" w:author="Alwyn Williams" w:date="2021-07-16T10:01:00Z">
            <w:rPr/>
          </w:rPrChange>
        </w:rPr>
        <w:sectPr w:rsidR="00BC27F6" w:rsidRPr="00D9563A" w:rsidSect="007E30DF">
          <w:headerReference w:type="even" r:id="rId13"/>
          <w:headerReference w:type="default" r:id="rId14"/>
          <w:footerReference w:type="default" r:id="rId15"/>
          <w:headerReference w:type="first" r:id="rId16"/>
          <w:type w:val="continuous"/>
          <w:pgSz w:w="11906" w:h="16838" w:code="9"/>
          <w:pgMar w:top="567" w:right="1276" w:bottom="2495" w:left="1276" w:header="567" w:footer="567" w:gutter="0"/>
          <w:cols w:space="708"/>
          <w:docGrid w:linePitch="360"/>
        </w:sectPr>
      </w:pPr>
    </w:p>
    <w:p w14:paraId="353394BF" w14:textId="26142B60" w:rsidR="00914E26" w:rsidRPr="00D9563A" w:rsidRDefault="00914E26" w:rsidP="00914E26">
      <w:pPr>
        <w:pStyle w:val="BodyText"/>
        <w:rPr>
          <w:rPrChange w:id="26" w:author="Alwyn Williams" w:date="2021-07-16T10:01:00Z">
            <w:rPr/>
          </w:rPrChange>
        </w:rPr>
      </w:pPr>
      <w:r w:rsidRPr="00D9563A">
        <w:rPr>
          <w:rPrChange w:id="27" w:author="Alwyn Williams" w:date="2021-07-16T10:01:00Z">
            <w:rPr/>
          </w:rPrChange>
        </w:rPr>
        <w:lastRenderedPageBreak/>
        <w:t xml:space="preserve">Revisions to this </w:t>
      </w:r>
      <w:r w:rsidR="001B04C9" w:rsidRPr="00D9563A">
        <w:rPr>
          <w:rPrChange w:id="28" w:author="Alwyn Williams" w:date="2021-07-16T10:01:00Z">
            <w:rPr/>
          </w:rPrChange>
        </w:rPr>
        <w:t>document</w:t>
      </w:r>
      <w:r w:rsidRPr="00D9563A">
        <w:rPr>
          <w:rPrChange w:id="29" w:author="Alwyn Williams" w:date="2021-07-16T10:01:00Z">
            <w:rPr/>
          </w:rPrChange>
        </w:rPr>
        <w:t xml:space="preserve">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D9563A" w14:paraId="3616FF60" w14:textId="77777777" w:rsidTr="00A7333C">
        <w:tc>
          <w:tcPr>
            <w:tcW w:w="1908" w:type="dxa"/>
          </w:tcPr>
          <w:p w14:paraId="16DE43BF" w14:textId="77777777" w:rsidR="00914E26" w:rsidRPr="00D9563A" w:rsidRDefault="00914E26" w:rsidP="00914E26">
            <w:pPr>
              <w:pStyle w:val="Tabletexttitle"/>
              <w:rPr>
                <w:rPrChange w:id="30" w:author="Alwyn Williams" w:date="2021-07-16T10:01:00Z">
                  <w:rPr/>
                </w:rPrChange>
              </w:rPr>
            </w:pPr>
            <w:r w:rsidRPr="00D9563A">
              <w:rPr>
                <w:rPrChange w:id="31" w:author="Alwyn Williams" w:date="2021-07-16T10:01:00Z">
                  <w:rPr/>
                </w:rPrChange>
              </w:rPr>
              <w:t>Date</w:t>
            </w:r>
          </w:p>
        </w:tc>
        <w:tc>
          <w:tcPr>
            <w:tcW w:w="6025" w:type="dxa"/>
          </w:tcPr>
          <w:p w14:paraId="67D9C07D" w14:textId="6ED0B832" w:rsidR="00914E26" w:rsidRPr="00D9563A" w:rsidRDefault="001B04C9" w:rsidP="00914E26">
            <w:pPr>
              <w:pStyle w:val="Tabletexttitle"/>
              <w:rPr>
                <w:rPrChange w:id="32" w:author="Alwyn Williams" w:date="2021-07-16T10:01:00Z">
                  <w:rPr/>
                </w:rPrChange>
              </w:rPr>
            </w:pPr>
            <w:r w:rsidRPr="00D9563A">
              <w:rPr>
                <w:rPrChange w:id="33" w:author="Alwyn Williams" w:date="2021-07-16T10:01:00Z">
                  <w:rPr/>
                </w:rPrChange>
              </w:rPr>
              <w:t>Details</w:t>
            </w:r>
          </w:p>
        </w:tc>
        <w:tc>
          <w:tcPr>
            <w:tcW w:w="2552" w:type="dxa"/>
          </w:tcPr>
          <w:p w14:paraId="27BA6DE7" w14:textId="58374A74" w:rsidR="00914E26" w:rsidRPr="00D9563A" w:rsidRDefault="001B04C9" w:rsidP="005E4659">
            <w:pPr>
              <w:pStyle w:val="Tabletexttitle"/>
              <w:ind w:right="112"/>
              <w:rPr>
                <w:rPrChange w:id="34" w:author="Alwyn Williams" w:date="2021-07-16T10:01:00Z">
                  <w:rPr/>
                </w:rPrChange>
              </w:rPr>
            </w:pPr>
            <w:r w:rsidRPr="00D9563A">
              <w:rPr>
                <w:rPrChange w:id="35" w:author="Alwyn Williams" w:date="2021-07-16T10:01:00Z">
                  <w:rPr/>
                </w:rPrChange>
              </w:rPr>
              <w:t>Approval</w:t>
            </w:r>
          </w:p>
        </w:tc>
      </w:tr>
      <w:tr w:rsidR="005E4659" w:rsidRPr="00D9563A" w14:paraId="3863DD79" w14:textId="77777777" w:rsidTr="00A7333C">
        <w:trPr>
          <w:trHeight w:val="851"/>
        </w:trPr>
        <w:tc>
          <w:tcPr>
            <w:tcW w:w="1908" w:type="dxa"/>
            <w:vAlign w:val="center"/>
          </w:tcPr>
          <w:p w14:paraId="2B4FD227" w14:textId="34D6CD9A" w:rsidR="00914E26" w:rsidRPr="00D9563A" w:rsidRDefault="000F7B91" w:rsidP="00914E26">
            <w:pPr>
              <w:pStyle w:val="Tabletext"/>
              <w:rPr>
                <w:rPrChange w:id="36" w:author="Alwyn Williams" w:date="2021-07-16T10:01:00Z">
                  <w:rPr/>
                </w:rPrChange>
              </w:rPr>
            </w:pPr>
            <w:r w:rsidRPr="00D9563A">
              <w:rPr>
                <w:rPrChange w:id="37" w:author="Alwyn Williams" w:date="2021-07-16T10:01:00Z">
                  <w:rPr/>
                </w:rPrChange>
              </w:rPr>
              <w:t>December 2008</w:t>
            </w:r>
          </w:p>
        </w:tc>
        <w:tc>
          <w:tcPr>
            <w:tcW w:w="6025" w:type="dxa"/>
            <w:vAlign w:val="center"/>
          </w:tcPr>
          <w:p w14:paraId="303DF890" w14:textId="4FF32F60" w:rsidR="00914E26" w:rsidRPr="00D9563A" w:rsidRDefault="000F7B91" w:rsidP="00914E26">
            <w:pPr>
              <w:pStyle w:val="Tabletext"/>
              <w:rPr>
                <w:rPrChange w:id="38" w:author="Alwyn Williams" w:date="2021-07-16T10:01:00Z">
                  <w:rPr/>
                </w:rPrChange>
              </w:rPr>
            </w:pPr>
            <w:r w:rsidRPr="00D9563A">
              <w:rPr>
                <w:rPrChange w:id="39" w:author="Alwyn Williams" w:date="2021-07-16T10:01:00Z">
                  <w:rPr/>
                </w:rPrChange>
              </w:rPr>
              <w:t>1</w:t>
            </w:r>
            <w:r w:rsidRPr="00D9563A">
              <w:rPr>
                <w:vertAlign w:val="superscript"/>
                <w:rPrChange w:id="40" w:author="Alwyn Williams" w:date="2021-07-16T10:01:00Z">
                  <w:rPr>
                    <w:vertAlign w:val="superscript"/>
                  </w:rPr>
                </w:rPrChange>
              </w:rPr>
              <w:t>st</w:t>
            </w:r>
            <w:r w:rsidRPr="00D9563A">
              <w:rPr>
                <w:rPrChange w:id="41" w:author="Alwyn Williams" w:date="2021-07-16T10:01:00Z">
                  <w:rPr/>
                </w:rPrChange>
              </w:rPr>
              <w:t xml:space="preserve"> issue</w:t>
            </w:r>
          </w:p>
        </w:tc>
        <w:tc>
          <w:tcPr>
            <w:tcW w:w="2552" w:type="dxa"/>
            <w:vAlign w:val="center"/>
          </w:tcPr>
          <w:p w14:paraId="54757059" w14:textId="77777777" w:rsidR="00914E26" w:rsidRPr="00D9563A" w:rsidRDefault="00914E26" w:rsidP="00914E26">
            <w:pPr>
              <w:pStyle w:val="Tabletext"/>
              <w:rPr>
                <w:rPrChange w:id="42" w:author="Alwyn Williams" w:date="2021-07-16T10:01:00Z">
                  <w:rPr/>
                </w:rPrChange>
              </w:rPr>
            </w:pPr>
          </w:p>
        </w:tc>
      </w:tr>
      <w:tr w:rsidR="005E4659" w:rsidRPr="00D9563A" w14:paraId="25F1BD56" w14:textId="77777777" w:rsidTr="00A7333C">
        <w:trPr>
          <w:trHeight w:val="851"/>
        </w:trPr>
        <w:tc>
          <w:tcPr>
            <w:tcW w:w="1908" w:type="dxa"/>
            <w:vAlign w:val="center"/>
          </w:tcPr>
          <w:p w14:paraId="6A344E4F" w14:textId="4C6FC702" w:rsidR="00914E26" w:rsidRPr="00D9563A" w:rsidRDefault="00C10190" w:rsidP="00914E26">
            <w:pPr>
              <w:pStyle w:val="Tabletext"/>
              <w:rPr>
                <w:rPrChange w:id="43" w:author="Alwyn Williams" w:date="2021-07-16T10:01:00Z">
                  <w:rPr/>
                </w:rPrChange>
              </w:rPr>
            </w:pPr>
            <w:r w:rsidRPr="00D9563A">
              <w:rPr>
                <w:rPrChange w:id="44" w:author="Alwyn Williams" w:date="2021-07-16T10:01:00Z">
                  <w:rPr/>
                </w:rPrChange>
              </w:rPr>
              <w:t xml:space="preserve">September 2020 </w:t>
            </w:r>
          </w:p>
        </w:tc>
        <w:tc>
          <w:tcPr>
            <w:tcW w:w="6025" w:type="dxa"/>
            <w:vAlign w:val="center"/>
          </w:tcPr>
          <w:p w14:paraId="73AD275B" w14:textId="5C301A62" w:rsidR="00914E26" w:rsidRPr="00D9563A" w:rsidRDefault="00C10190" w:rsidP="00914E26">
            <w:pPr>
              <w:pStyle w:val="Tabletext"/>
              <w:rPr>
                <w:rPrChange w:id="45" w:author="Alwyn Williams" w:date="2021-07-16T10:01:00Z">
                  <w:rPr/>
                </w:rPrChange>
              </w:rPr>
            </w:pPr>
            <w:r w:rsidRPr="00D9563A">
              <w:rPr>
                <w:rPrChange w:id="46" w:author="Alwyn Williams" w:date="2021-07-16T10:01:00Z">
                  <w:rPr/>
                </w:rPrChange>
              </w:rPr>
              <w:t xml:space="preserve">Ed. 1.1 Editorial </w:t>
            </w:r>
            <w:r w:rsidR="001B04C9" w:rsidRPr="00D9563A">
              <w:rPr>
                <w:rPrChange w:id="47" w:author="Alwyn Williams" w:date="2021-07-16T10:01:00Z">
                  <w:rPr/>
                </w:rPrChange>
              </w:rPr>
              <w:t>c</w:t>
            </w:r>
            <w:r w:rsidRPr="00D9563A">
              <w:rPr>
                <w:rPrChange w:id="48" w:author="Alwyn Williams" w:date="2021-07-16T10:01:00Z">
                  <w:rPr/>
                </w:rPrChange>
              </w:rPr>
              <w:t>orrections</w:t>
            </w:r>
            <w:r w:rsidR="001B04C9" w:rsidRPr="00D9563A">
              <w:rPr>
                <w:rPrChange w:id="49" w:author="Alwyn Williams" w:date="2021-07-16T10:01:00Z">
                  <w:rPr/>
                </w:rPrChange>
              </w:rPr>
              <w:t>.</w:t>
            </w:r>
          </w:p>
        </w:tc>
        <w:tc>
          <w:tcPr>
            <w:tcW w:w="2552" w:type="dxa"/>
            <w:vAlign w:val="center"/>
          </w:tcPr>
          <w:p w14:paraId="54CBB529" w14:textId="77777777" w:rsidR="00914E26" w:rsidRPr="00D9563A" w:rsidRDefault="00914E26" w:rsidP="00914E26">
            <w:pPr>
              <w:pStyle w:val="Tabletext"/>
              <w:rPr>
                <w:rPrChange w:id="50" w:author="Alwyn Williams" w:date="2021-07-16T10:01:00Z">
                  <w:rPr/>
                </w:rPrChange>
              </w:rPr>
            </w:pPr>
          </w:p>
        </w:tc>
      </w:tr>
      <w:tr w:rsidR="005E4659" w:rsidRPr="00D9563A" w14:paraId="003B8F61" w14:textId="77777777" w:rsidTr="00A7333C">
        <w:trPr>
          <w:trHeight w:val="851"/>
        </w:trPr>
        <w:tc>
          <w:tcPr>
            <w:tcW w:w="1908" w:type="dxa"/>
            <w:vAlign w:val="center"/>
          </w:tcPr>
          <w:p w14:paraId="45F9651B" w14:textId="77777777" w:rsidR="00914E26" w:rsidRPr="004B5311" w:rsidRDefault="00D9563A" w:rsidP="00914E26">
            <w:pPr>
              <w:pStyle w:val="Tabletext"/>
            </w:pPr>
            <w:r w:rsidRPr="004B5311">
              <w:rPr>
                <w:rStyle w:val="CommentReference"/>
                <w:color w:val="auto"/>
              </w:rPr>
              <w:commentReference w:id="51"/>
            </w:r>
          </w:p>
        </w:tc>
        <w:tc>
          <w:tcPr>
            <w:tcW w:w="6025" w:type="dxa"/>
            <w:vAlign w:val="center"/>
          </w:tcPr>
          <w:p w14:paraId="0BA8A6FC" w14:textId="77777777" w:rsidR="00914E26" w:rsidRPr="00D9563A" w:rsidRDefault="00914E26" w:rsidP="00914E26">
            <w:pPr>
              <w:pStyle w:val="Tabletext"/>
              <w:rPr>
                <w:rPrChange w:id="52" w:author="Alwyn Williams" w:date="2021-07-16T10:01:00Z">
                  <w:rPr/>
                </w:rPrChange>
              </w:rPr>
            </w:pPr>
          </w:p>
        </w:tc>
        <w:tc>
          <w:tcPr>
            <w:tcW w:w="2552" w:type="dxa"/>
            <w:vAlign w:val="center"/>
          </w:tcPr>
          <w:p w14:paraId="601AD3C8" w14:textId="77777777" w:rsidR="00914E26" w:rsidRPr="00D9563A" w:rsidRDefault="00914E26" w:rsidP="00914E26">
            <w:pPr>
              <w:pStyle w:val="Tabletext"/>
              <w:rPr>
                <w:rPrChange w:id="53" w:author="Alwyn Williams" w:date="2021-07-16T10:01:00Z">
                  <w:rPr/>
                </w:rPrChange>
              </w:rPr>
            </w:pPr>
          </w:p>
        </w:tc>
      </w:tr>
      <w:tr w:rsidR="005E4659" w:rsidRPr="00D9563A" w14:paraId="27C1CB4A" w14:textId="77777777" w:rsidTr="00A7333C">
        <w:trPr>
          <w:trHeight w:val="851"/>
        </w:trPr>
        <w:tc>
          <w:tcPr>
            <w:tcW w:w="1908" w:type="dxa"/>
            <w:vAlign w:val="center"/>
          </w:tcPr>
          <w:p w14:paraId="07F8290D" w14:textId="77777777" w:rsidR="00914E26" w:rsidRPr="00D9563A" w:rsidRDefault="00914E26" w:rsidP="00914E26">
            <w:pPr>
              <w:pStyle w:val="Tabletext"/>
              <w:rPr>
                <w:rPrChange w:id="54" w:author="Alwyn Williams" w:date="2021-07-16T10:01:00Z">
                  <w:rPr/>
                </w:rPrChange>
              </w:rPr>
            </w:pPr>
          </w:p>
        </w:tc>
        <w:tc>
          <w:tcPr>
            <w:tcW w:w="6025" w:type="dxa"/>
            <w:vAlign w:val="center"/>
          </w:tcPr>
          <w:p w14:paraId="564B7CAA" w14:textId="77777777" w:rsidR="00914E26" w:rsidRPr="00D9563A" w:rsidRDefault="00914E26" w:rsidP="00914E26">
            <w:pPr>
              <w:pStyle w:val="Tabletext"/>
              <w:rPr>
                <w:rPrChange w:id="55" w:author="Alwyn Williams" w:date="2021-07-16T10:01:00Z">
                  <w:rPr/>
                </w:rPrChange>
              </w:rPr>
            </w:pPr>
          </w:p>
        </w:tc>
        <w:tc>
          <w:tcPr>
            <w:tcW w:w="2552" w:type="dxa"/>
            <w:vAlign w:val="center"/>
          </w:tcPr>
          <w:p w14:paraId="28FA5CAB" w14:textId="77777777" w:rsidR="00914E26" w:rsidRPr="00D9563A" w:rsidRDefault="00914E26" w:rsidP="00914E26">
            <w:pPr>
              <w:pStyle w:val="Tabletext"/>
              <w:rPr>
                <w:rPrChange w:id="56" w:author="Alwyn Williams" w:date="2021-07-16T10:01:00Z">
                  <w:rPr/>
                </w:rPrChange>
              </w:rPr>
            </w:pPr>
          </w:p>
        </w:tc>
      </w:tr>
      <w:tr w:rsidR="005E4659" w:rsidRPr="00D9563A" w14:paraId="2B3B872C" w14:textId="77777777" w:rsidTr="00A7333C">
        <w:trPr>
          <w:trHeight w:val="851"/>
        </w:trPr>
        <w:tc>
          <w:tcPr>
            <w:tcW w:w="1908" w:type="dxa"/>
            <w:vAlign w:val="center"/>
          </w:tcPr>
          <w:p w14:paraId="50A08E14" w14:textId="77777777" w:rsidR="00914E26" w:rsidRPr="00D9563A" w:rsidRDefault="00914E26" w:rsidP="00914E26">
            <w:pPr>
              <w:pStyle w:val="Tabletext"/>
              <w:rPr>
                <w:rPrChange w:id="57" w:author="Alwyn Williams" w:date="2021-07-16T10:01:00Z">
                  <w:rPr/>
                </w:rPrChange>
              </w:rPr>
            </w:pPr>
          </w:p>
        </w:tc>
        <w:tc>
          <w:tcPr>
            <w:tcW w:w="6025" w:type="dxa"/>
            <w:vAlign w:val="center"/>
          </w:tcPr>
          <w:p w14:paraId="3A7777F2" w14:textId="77777777" w:rsidR="00914E26" w:rsidRPr="00D9563A" w:rsidRDefault="00914E26" w:rsidP="00914E26">
            <w:pPr>
              <w:pStyle w:val="Tabletext"/>
              <w:rPr>
                <w:rPrChange w:id="58" w:author="Alwyn Williams" w:date="2021-07-16T10:01:00Z">
                  <w:rPr/>
                </w:rPrChange>
              </w:rPr>
            </w:pPr>
          </w:p>
        </w:tc>
        <w:tc>
          <w:tcPr>
            <w:tcW w:w="2552" w:type="dxa"/>
            <w:vAlign w:val="center"/>
          </w:tcPr>
          <w:p w14:paraId="14416139" w14:textId="77777777" w:rsidR="00914E26" w:rsidRPr="00D9563A" w:rsidRDefault="00914E26" w:rsidP="00914E26">
            <w:pPr>
              <w:pStyle w:val="Tabletext"/>
              <w:rPr>
                <w:rPrChange w:id="59" w:author="Alwyn Williams" w:date="2021-07-16T10:01:00Z">
                  <w:rPr/>
                </w:rPrChange>
              </w:rPr>
            </w:pPr>
          </w:p>
        </w:tc>
      </w:tr>
      <w:tr w:rsidR="005E4659" w:rsidRPr="00D9563A" w14:paraId="645A641B" w14:textId="77777777" w:rsidTr="00A7333C">
        <w:trPr>
          <w:trHeight w:val="851"/>
        </w:trPr>
        <w:tc>
          <w:tcPr>
            <w:tcW w:w="1908" w:type="dxa"/>
            <w:vAlign w:val="center"/>
          </w:tcPr>
          <w:p w14:paraId="25BD770E" w14:textId="77777777" w:rsidR="00914E26" w:rsidRPr="00D9563A" w:rsidRDefault="00914E26" w:rsidP="00914E26">
            <w:pPr>
              <w:pStyle w:val="Tabletext"/>
              <w:rPr>
                <w:rPrChange w:id="60" w:author="Alwyn Williams" w:date="2021-07-16T10:01:00Z">
                  <w:rPr/>
                </w:rPrChange>
              </w:rPr>
            </w:pPr>
          </w:p>
        </w:tc>
        <w:tc>
          <w:tcPr>
            <w:tcW w:w="6025" w:type="dxa"/>
            <w:vAlign w:val="center"/>
          </w:tcPr>
          <w:p w14:paraId="708D2648" w14:textId="77777777" w:rsidR="00914E26" w:rsidRPr="00D9563A" w:rsidRDefault="00914E26" w:rsidP="00914E26">
            <w:pPr>
              <w:pStyle w:val="Tabletext"/>
              <w:rPr>
                <w:rPrChange w:id="61" w:author="Alwyn Williams" w:date="2021-07-16T10:01:00Z">
                  <w:rPr/>
                </w:rPrChange>
              </w:rPr>
            </w:pPr>
          </w:p>
        </w:tc>
        <w:tc>
          <w:tcPr>
            <w:tcW w:w="2552" w:type="dxa"/>
            <w:vAlign w:val="center"/>
          </w:tcPr>
          <w:p w14:paraId="72027BF5" w14:textId="77777777" w:rsidR="00914E26" w:rsidRPr="00D9563A" w:rsidRDefault="00914E26" w:rsidP="00914E26">
            <w:pPr>
              <w:pStyle w:val="Tabletext"/>
              <w:rPr>
                <w:rPrChange w:id="62" w:author="Alwyn Williams" w:date="2021-07-16T10:01:00Z">
                  <w:rPr/>
                </w:rPrChange>
              </w:rPr>
            </w:pPr>
          </w:p>
        </w:tc>
      </w:tr>
      <w:tr w:rsidR="005E4659" w:rsidRPr="00D9563A" w14:paraId="101B9495" w14:textId="77777777" w:rsidTr="00A7333C">
        <w:trPr>
          <w:trHeight w:val="851"/>
        </w:trPr>
        <w:tc>
          <w:tcPr>
            <w:tcW w:w="1908" w:type="dxa"/>
            <w:vAlign w:val="center"/>
          </w:tcPr>
          <w:p w14:paraId="7ABF549E" w14:textId="77777777" w:rsidR="00914E26" w:rsidRPr="00D9563A" w:rsidRDefault="00914E26" w:rsidP="00914E26">
            <w:pPr>
              <w:pStyle w:val="Tabletext"/>
              <w:rPr>
                <w:rPrChange w:id="63" w:author="Alwyn Williams" w:date="2021-07-16T10:01:00Z">
                  <w:rPr/>
                </w:rPrChange>
              </w:rPr>
            </w:pPr>
          </w:p>
        </w:tc>
        <w:tc>
          <w:tcPr>
            <w:tcW w:w="6025" w:type="dxa"/>
            <w:vAlign w:val="center"/>
          </w:tcPr>
          <w:p w14:paraId="191E386C" w14:textId="77777777" w:rsidR="00914E26" w:rsidRPr="00D9563A" w:rsidRDefault="00914E26" w:rsidP="00914E26">
            <w:pPr>
              <w:pStyle w:val="Tabletext"/>
              <w:rPr>
                <w:rPrChange w:id="64" w:author="Alwyn Williams" w:date="2021-07-16T10:01:00Z">
                  <w:rPr/>
                </w:rPrChange>
              </w:rPr>
            </w:pPr>
          </w:p>
        </w:tc>
        <w:tc>
          <w:tcPr>
            <w:tcW w:w="2552" w:type="dxa"/>
            <w:vAlign w:val="center"/>
          </w:tcPr>
          <w:p w14:paraId="37674700" w14:textId="77777777" w:rsidR="00914E26" w:rsidRPr="00D9563A" w:rsidRDefault="00914E26" w:rsidP="00914E26">
            <w:pPr>
              <w:pStyle w:val="Tabletext"/>
              <w:rPr>
                <w:rPrChange w:id="65" w:author="Alwyn Williams" w:date="2021-07-16T10:01:00Z">
                  <w:rPr/>
                </w:rPrChange>
              </w:rPr>
            </w:pPr>
          </w:p>
        </w:tc>
      </w:tr>
    </w:tbl>
    <w:p w14:paraId="0D1FD9D8" w14:textId="77777777" w:rsidR="005E4659" w:rsidRPr="00D9563A" w:rsidRDefault="005E4659" w:rsidP="00914E26">
      <w:pPr>
        <w:spacing w:after="200" w:line="276" w:lineRule="auto"/>
        <w:rPr>
          <w:rPrChange w:id="66" w:author="Alwyn Williams" w:date="2021-07-16T10:01:00Z">
            <w:rPr/>
          </w:rPrChange>
        </w:rPr>
      </w:pPr>
    </w:p>
    <w:p w14:paraId="19F4F269" w14:textId="77777777" w:rsidR="00530A84" w:rsidRPr="00D9563A" w:rsidRDefault="00530A84" w:rsidP="00914E26">
      <w:pPr>
        <w:spacing w:after="200" w:line="276" w:lineRule="auto"/>
        <w:rPr>
          <w:sz w:val="22"/>
          <w:rPrChange w:id="67" w:author="Alwyn Williams" w:date="2021-07-16T10:01:00Z">
            <w:rPr>
              <w:sz w:val="22"/>
            </w:rPr>
          </w:rPrChange>
        </w:rPr>
      </w:pPr>
    </w:p>
    <w:p w14:paraId="65046FCC" w14:textId="77777777" w:rsidR="00530A84" w:rsidRPr="00D9563A" w:rsidRDefault="00530A84" w:rsidP="00914E26">
      <w:pPr>
        <w:spacing w:after="200" w:line="276" w:lineRule="auto"/>
        <w:rPr>
          <w:rPrChange w:id="68" w:author="Alwyn Williams" w:date="2021-07-16T10:01:00Z">
            <w:rPr/>
          </w:rPrChange>
        </w:rPr>
      </w:pPr>
    </w:p>
    <w:p w14:paraId="7641D426" w14:textId="77777777" w:rsidR="00530A84" w:rsidRPr="00D9563A" w:rsidRDefault="00530A84" w:rsidP="00914E26">
      <w:pPr>
        <w:spacing w:after="200" w:line="276" w:lineRule="auto"/>
        <w:rPr>
          <w:rPrChange w:id="69" w:author="Alwyn Williams" w:date="2021-07-16T10:01:00Z">
            <w:rPr/>
          </w:rPrChange>
        </w:rPr>
        <w:sectPr w:rsidR="00530A84" w:rsidRPr="00D9563A" w:rsidSect="00111E0A">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5674BD59" w14:textId="3C70FE10" w:rsidR="001B7940" w:rsidRPr="00D9563A" w:rsidRDefault="001B7940" w:rsidP="001B7940">
      <w:pPr>
        <w:pStyle w:val="THECOUNCIL"/>
        <w:rPr>
          <w:rPrChange w:id="70" w:author="Alwyn Williams" w:date="2021-07-16T10:01:00Z">
            <w:rPr/>
          </w:rPrChange>
        </w:rPr>
      </w:pPr>
      <w:bookmarkStart w:id="71" w:name="_Toc442255952"/>
      <w:r w:rsidRPr="00D9563A">
        <w:rPr>
          <w:rPrChange w:id="72" w:author="Alwyn Williams" w:date="2021-07-16T10:01:00Z">
            <w:rPr/>
          </w:rPrChange>
        </w:rPr>
        <w:lastRenderedPageBreak/>
        <w:t>THE COUNCIL</w:t>
      </w:r>
    </w:p>
    <w:p w14:paraId="4E5DFCBA" w14:textId="77777777" w:rsidR="00A03B7D" w:rsidRPr="00D9563A" w:rsidRDefault="00A03B7D" w:rsidP="00A336B1">
      <w:pPr>
        <w:pStyle w:val="Noting"/>
        <w:rPr>
          <w:rPrChange w:id="73" w:author="Alwyn Williams" w:date="2021-07-16T10:01:00Z">
            <w:rPr/>
          </w:rPrChange>
        </w:rPr>
      </w:pPr>
      <w:r w:rsidRPr="00D9563A">
        <w:rPr>
          <w:b/>
          <w:rPrChange w:id="74" w:author="Alwyn Williams" w:date="2021-07-16T10:01:00Z">
            <w:rPr>
              <w:b/>
            </w:rPr>
          </w:rPrChange>
        </w:rPr>
        <w:t>RECALLING</w:t>
      </w:r>
      <w:r w:rsidRPr="00D9563A">
        <w:rPr>
          <w:rPrChange w:id="75" w:author="Alwyn Williams" w:date="2021-07-16T10:01:00Z">
            <w:rPr/>
          </w:rPrChange>
        </w:rPr>
        <w:t xml:space="preserve"> the function of IALA with respect to Safety of Navigation, the efficiency of maritime transport and the protection of the environment;</w:t>
      </w:r>
    </w:p>
    <w:p w14:paraId="06B54410" w14:textId="01CBFB5B" w:rsidR="00A03B7D" w:rsidRPr="00D9563A" w:rsidRDefault="00A03B7D" w:rsidP="00A336B1">
      <w:pPr>
        <w:pStyle w:val="Noting"/>
        <w:rPr>
          <w:szCs w:val="22"/>
          <w:rPrChange w:id="76" w:author="Alwyn Williams" w:date="2021-07-16T10:01:00Z">
            <w:rPr>
              <w:szCs w:val="22"/>
            </w:rPr>
          </w:rPrChange>
        </w:rPr>
      </w:pPr>
      <w:r w:rsidRPr="00D9563A">
        <w:rPr>
          <w:b/>
          <w:rPrChange w:id="77" w:author="Alwyn Williams" w:date="2021-07-16T10:01:00Z">
            <w:rPr>
              <w:b/>
            </w:rPr>
          </w:rPrChange>
        </w:rPr>
        <w:t>RECOGNI</w:t>
      </w:r>
      <w:r w:rsidR="0051592A" w:rsidRPr="00D9563A">
        <w:rPr>
          <w:b/>
          <w:rPrChange w:id="78" w:author="Alwyn Williams" w:date="2021-07-16T10:01:00Z">
            <w:rPr>
              <w:b/>
            </w:rPr>
          </w:rPrChange>
        </w:rPr>
        <w:t>Z</w:t>
      </w:r>
      <w:r w:rsidRPr="00D9563A">
        <w:rPr>
          <w:b/>
          <w:rPrChange w:id="79" w:author="Alwyn Williams" w:date="2021-07-16T10:01:00Z">
            <w:rPr>
              <w:b/>
            </w:rPr>
          </w:rPrChange>
        </w:rPr>
        <w:t xml:space="preserve">ING </w:t>
      </w:r>
      <w:r w:rsidRPr="00D9563A">
        <w:rPr>
          <w:szCs w:val="22"/>
          <w:rPrChange w:id="80" w:author="Alwyn Williams" w:date="2021-07-16T10:01:00Z">
            <w:rPr>
              <w:szCs w:val="22"/>
            </w:rPr>
          </w:rPrChange>
        </w:rPr>
        <w:t>the need to provide guidance for</w:t>
      </w:r>
      <w:del w:id="81" w:author="Alwyn Williams" w:date="2021-07-16T10:03:00Z">
        <w:r w:rsidRPr="00D9563A" w:rsidDel="00D9563A">
          <w:rPr>
            <w:szCs w:val="22"/>
            <w:rPrChange w:id="82" w:author="Alwyn Williams" w:date="2021-07-16T10:01:00Z">
              <w:rPr>
                <w:szCs w:val="22"/>
              </w:rPr>
            </w:rPrChange>
          </w:rPr>
          <w:delText xml:space="preserve"> </w:delText>
        </w:r>
      </w:del>
      <w:r w:rsidR="00A336B1" w:rsidRPr="00D9563A">
        <w:rPr>
          <w:szCs w:val="22"/>
          <w:rPrChange w:id="83" w:author="Alwyn Williams" w:date="2021-07-16T10:01:00Z">
            <w:rPr>
              <w:szCs w:val="22"/>
            </w:rPr>
          </w:rPrChange>
        </w:rPr>
        <w:t>:</w:t>
      </w:r>
    </w:p>
    <w:p w14:paraId="7300E124" w14:textId="77777777" w:rsidR="00A03B7D" w:rsidRPr="00D9563A" w:rsidRDefault="00A03B7D" w:rsidP="00A336B1">
      <w:pPr>
        <w:pStyle w:val="Bullet1-recommendation"/>
        <w:rPr>
          <w:rPrChange w:id="84" w:author="Alwyn Williams" w:date="2021-07-16T10:01:00Z">
            <w:rPr/>
          </w:rPrChange>
        </w:rPr>
      </w:pPr>
      <w:r w:rsidRPr="00D9563A">
        <w:rPr>
          <w:rPrChange w:id="85" w:author="Alwyn Williams" w:date="2021-07-16T10:01:00Z">
            <w:rPr/>
          </w:rPrChange>
        </w:rPr>
        <w:t>acceptable marine signal light colours,</w:t>
      </w:r>
    </w:p>
    <w:p w14:paraId="03CA1F4A" w14:textId="77777777" w:rsidR="00A03B7D" w:rsidRPr="00D9563A" w:rsidRDefault="00A03B7D" w:rsidP="00A336B1">
      <w:pPr>
        <w:pStyle w:val="Bullet1-recommendation"/>
        <w:rPr>
          <w:rPrChange w:id="86" w:author="Alwyn Williams" w:date="2021-07-16T10:01:00Z">
            <w:rPr/>
          </w:rPrChange>
        </w:rPr>
      </w:pPr>
      <w:r w:rsidRPr="00D9563A">
        <w:rPr>
          <w:rPrChange w:id="87" w:author="Alwyn Williams" w:date="2021-07-16T10:01:00Z">
            <w:rPr/>
          </w:rPrChange>
        </w:rPr>
        <w:t>the calculation and reporting of a light’s luminous range,</w:t>
      </w:r>
    </w:p>
    <w:p w14:paraId="7C1EFB13" w14:textId="77777777" w:rsidR="00A03B7D" w:rsidRPr="00D9563A" w:rsidRDefault="00A03B7D" w:rsidP="00A336B1">
      <w:pPr>
        <w:pStyle w:val="Bullet1-recommendation"/>
        <w:rPr>
          <w:rPrChange w:id="88" w:author="Alwyn Williams" w:date="2021-07-16T10:01:00Z">
            <w:rPr/>
          </w:rPrChange>
        </w:rPr>
      </w:pPr>
      <w:r w:rsidRPr="00D9563A">
        <w:rPr>
          <w:rPrChange w:id="89" w:author="Alwyn Williams" w:date="2021-07-16T10:01:00Z">
            <w:rPr/>
          </w:rPrChange>
        </w:rPr>
        <w:t>the measurement of optical performance,</w:t>
      </w:r>
    </w:p>
    <w:p w14:paraId="4B92F3A6" w14:textId="77777777" w:rsidR="00A03B7D" w:rsidRPr="00D9563A" w:rsidRDefault="00A03B7D" w:rsidP="00A336B1">
      <w:pPr>
        <w:pStyle w:val="Bullet1-recommendation"/>
        <w:rPr>
          <w:rPrChange w:id="90" w:author="Alwyn Williams" w:date="2021-07-16T10:01:00Z">
            <w:rPr/>
          </w:rPrChange>
        </w:rPr>
      </w:pPr>
      <w:r w:rsidRPr="00D9563A">
        <w:rPr>
          <w:rPrChange w:id="91" w:author="Alwyn Williams" w:date="2021-07-16T10:01:00Z">
            <w:rPr/>
          </w:rPrChange>
        </w:rPr>
        <w:t>the determination and calculation of effective intensity, and</w:t>
      </w:r>
    </w:p>
    <w:p w14:paraId="5F9A08EF" w14:textId="77777777" w:rsidR="00A03B7D" w:rsidRPr="00D9563A" w:rsidRDefault="00A03B7D" w:rsidP="00A336B1">
      <w:pPr>
        <w:pStyle w:val="Bullet1-recommendation"/>
        <w:rPr>
          <w:rPrChange w:id="92" w:author="Alwyn Williams" w:date="2021-07-16T10:01:00Z">
            <w:rPr/>
          </w:rPrChange>
        </w:rPr>
      </w:pPr>
      <w:r w:rsidRPr="00D9563A">
        <w:rPr>
          <w:rPrChange w:id="93" w:author="Alwyn Williams" w:date="2021-07-16T10:01:00Z">
            <w:rPr/>
          </w:rPrChange>
        </w:rPr>
        <w:t>the calculation of the performance of light apparatus;</w:t>
      </w:r>
    </w:p>
    <w:p w14:paraId="3355ACAA" w14:textId="161BDFC6" w:rsidR="00A03B7D" w:rsidRPr="00D9563A" w:rsidRDefault="00A03B7D" w:rsidP="00A336B1">
      <w:pPr>
        <w:pStyle w:val="Noting"/>
        <w:rPr>
          <w:rPrChange w:id="94" w:author="Alwyn Williams" w:date="2021-07-16T10:01:00Z">
            <w:rPr/>
          </w:rPrChange>
        </w:rPr>
      </w:pPr>
      <w:r w:rsidRPr="00D9563A">
        <w:rPr>
          <w:b/>
          <w:bCs/>
          <w:rPrChange w:id="95" w:author="Alwyn Williams" w:date="2021-07-16T10:01:00Z">
            <w:rPr>
              <w:b/>
              <w:bCs/>
            </w:rPr>
          </w:rPrChange>
        </w:rPr>
        <w:t>RECOGNI</w:t>
      </w:r>
      <w:r w:rsidR="000A0626" w:rsidRPr="00D9563A">
        <w:rPr>
          <w:b/>
          <w:bCs/>
          <w:rPrChange w:id="96" w:author="Alwyn Williams" w:date="2021-07-16T10:01:00Z">
            <w:rPr>
              <w:b/>
              <w:bCs/>
            </w:rPr>
          </w:rPrChange>
        </w:rPr>
        <w:t>Z</w:t>
      </w:r>
      <w:r w:rsidRPr="00D9563A">
        <w:rPr>
          <w:b/>
          <w:bCs/>
          <w:rPrChange w:id="97" w:author="Alwyn Williams" w:date="2021-07-16T10:01:00Z">
            <w:rPr>
              <w:b/>
              <w:bCs/>
            </w:rPr>
          </w:rPrChange>
        </w:rPr>
        <w:t>ING ALSO</w:t>
      </w:r>
      <w:r w:rsidRPr="00D9563A">
        <w:rPr>
          <w:rPrChange w:id="98" w:author="Alwyn Williams" w:date="2021-07-16T10:01:00Z">
            <w:rPr/>
          </w:rPrChange>
        </w:rPr>
        <w:t xml:space="preserve"> the importance of uniformity in the measurement, calculation, reporting, and characteristics of marine signal lights; </w:t>
      </w:r>
    </w:p>
    <w:p w14:paraId="78CDC88D" w14:textId="466463E7" w:rsidR="00A03B7D" w:rsidRPr="00D9563A" w:rsidRDefault="00A03B7D" w:rsidP="00A336B1">
      <w:pPr>
        <w:pStyle w:val="Noting"/>
        <w:rPr>
          <w:rPrChange w:id="99" w:author="Alwyn Williams" w:date="2021-07-16T10:01:00Z">
            <w:rPr/>
          </w:rPrChange>
        </w:rPr>
      </w:pPr>
      <w:r w:rsidRPr="00D9563A">
        <w:rPr>
          <w:b/>
          <w:bCs/>
          <w:rPrChange w:id="100" w:author="Alwyn Williams" w:date="2021-07-16T10:01:00Z">
            <w:rPr>
              <w:b/>
              <w:bCs/>
            </w:rPr>
          </w:rPrChange>
        </w:rPr>
        <w:t>RECOGNI</w:t>
      </w:r>
      <w:r w:rsidR="000A0626" w:rsidRPr="00D9563A">
        <w:rPr>
          <w:b/>
          <w:bCs/>
          <w:rPrChange w:id="101" w:author="Alwyn Williams" w:date="2021-07-16T10:01:00Z">
            <w:rPr>
              <w:b/>
              <w:bCs/>
            </w:rPr>
          </w:rPrChange>
        </w:rPr>
        <w:t>Z</w:t>
      </w:r>
      <w:r w:rsidRPr="00D9563A">
        <w:rPr>
          <w:b/>
          <w:bCs/>
          <w:rPrChange w:id="102" w:author="Alwyn Williams" w:date="2021-07-16T10:01:00Z">
            <w:rPr>
              <w:b/>
              <w:bCs/>
            </w:rPr>
          </w:rPrChange>
        </w:rPr>
        <w:t>ING FURTHER</w:t>
      </w:r>
      <w:r w:rsidRPr="00D9563A">
        <w:rPr>
          <w:rPrChange w:id="103" w:author="Alwyn Williams" w:date="2021-07-16T10:01:00Z">
            <w:rPr/>
          </w:rPrChange>
        </w:rPr>
        <w:t xml:space="preserve"> the need to update older IALA recommendations to accommodate new light technologies;</w:t>
      </w:r>
    </w:p>
    <w:p w14:paraId="0993BE6A" w14:textId="1E9AA9CA" w:rsidR="00A03B7D" w:rsidRPr="00D9563A" w:rsidDel="00D9563A" w:rsidRDefault="00A03B7D" w:rsidP="00A336B1">
      <w:pPr>
        <w:pStyle w:val="Noting"/>
        <w:rPr>
          <w:del w:id="104" w:author="Alwyn Williams" w:date="2021-07-16T09:59:00Z"/>
          <w:lang w:eastAsia="de-DE"/>
          <w:rPrChange w:id="105" w:author="Alwyn Williams" w:date="2021-07-16T10:01:00Z">
            <w:rPr>
              <w:del w:id="106" w:author="Alwyn Williams" w:date="2021-07-16T09:59:00Z"/>
              <w:lang w:eastAsia="de-DE"/>
            </w:rPr>
          </w:rPrChange>
        </w:rPr>
      </w:pPr>
      <w:del w:id="107" w:author="Alwyn Williams" w:date="2021-07-16T09:59:00Z">
        <w:r w:rsidRPr="00D9563A" w:rsidDel="00D9563A">
          <w:rPr>
            <w:b/>
            <w:rPrChange w:id="108" w:author="Alwyn Williams" w:date="2021-07-16T10:01:00Z">
              <w:rPr>
                <w:b/>
              </w:rPr>
            </w:rPrChange>
          </w:rPr>
          <w:delText>NOTING</w:delText>
        </w:r>
        <w:r w:rsidRPr="00D9563A" w:rsidDel="00D9563A">
          <w:rPr>
            <w:lang w:eastAsia="de-DE"/>
            <w:rPrChange w:id="109" w:author="Alwyn Williams" w:date="2021-07-16T10:01:00Z">
              <w:rPr>
                <w:lang w:eastAsia="de-DE"/>
              </w:rPr>
            </w:rPrChange>
          </w:rPr>
          <w:delText xml:space="preserve"> that this recommendation replaces:</w:delText>
        </w:r>
      </w:del>
    </w:p>
    <w:p w14:paraId="03FC9F49" w14:textId="27DBF1F3" w:rsidR="00A03B7D" w:rsidRPr="00D9563A" w:rsidDel="00D9563A" w:rsidRDefault="00A03B7D" w:rsidP="00A336B1">
      <w:pPr>
        <w:pStyle w:val="Bullet1-recommendation"/>
        <w:rPr>
          <w:del w:id="110" w:author="Alwyn Williams" w:date="2021-07-16T09:59:00Z"/>
          <w:rPrChange w:id="111" w:author="Alwyn Williams" w:date="2021-07-16T10:01:00Z">
            <w:rPr>
              <w:del w:id="112" w:author="Alwyn Williams" w:date="2021-07-16T09:59:00Z"/>
            </w:rPr>
          </w:rPrChange>
        </w:rPr>
      </w:pPr>
      <w:del w:id="113" w:author="Alwyn Williams" w:date="2021-07-16T09:59:00Z">
        <w:r w:rsidRPr="00D9563A" w:rsidDel="00D9563A">
          <w:rPr>
            <w:rPrChange w:id="114" w:author="Alwyn Williams" w:date="2021-07-16T10:01:00Z">
              <w:rPr/>
            </w:rPrChange>
          </w:rPr>
          <w:delText>IALA Recommendation for the Notation of Luminous Intensity and Range of Lights (R-y, November 1966);</w:delText>
        </w:r>
      </w:del>
    </w:p>
    <w:p w14:paraId="0D775E88" w14:textId="2A78A827" w:rsidR="00A03B7D" w:rsidRPr="00D9563A" w:rsidDel="00D9563A" w:rsidRDefault="00A03B7D" w:rsidP="00A336B1">
      <w:pPr>
        <w:pStyle w:val="Bullet1-recommendation"/>
        <w:rPr>
          <w:del w:id="115" w:author="Alwyn Williams" w:date="2021-07-16T09:59:00Z"/>
          <w:rPrChange w:id="116" w:author="Alwyn Williams" w:date="2021-07-16T10:01:00Z">
            <w:rPr>
              <w:del w:id="117" w:author="Alwyn Williams" w:date="2021-07-16T09:59:00Z"/>
            </w:rPr>
          </w:rPrChange>
        </w:rPr>
      </w:pPr>
      <w:del w:id="118" w:author="Alwyn Williams" w:date="2021-07-16T09:59:00Z">
        <w:r w:rsidRPr="00D9563A" w:rsidDel="00D9563A">
          <w:rPr>
            <w:rPrChange w:id="119" w:author="Alwyn Williams" w:date="2021-07-16T10:01:00Z">
              <w:rPr/>
            </w:rPrChange>
          </w:rPr>
          <w:delText>IALA Recommendation for a Definition of the Nominal Daytime Range of Maritime Signal Lights Intended for the Guidance of Shipping by Day (R-x, April 1974);</w:delText>
        </w:r>
      </w:del>
    </w:p>
    <w:p w14:paraId="377244EC" w14:textId="7BC2B380" w:rsidR="00A03B7D" w:rsidRPr="00D9563A" w:rsidDel="00D9563A" w:rsidRDefault="00A03B7D" w:rsidP="00A336B1">
      <w:pPr>
        <w:pStyle w:val="Bullet1-recommendation"/>
        <w:rPr>
          <w:del w:id="120" w:author="Alwyn Williams" w:date="2021-07-16T09:59:00Z"/>
          <w:rPrChange w:id="121" w:author="Alwyn Williams" w:date="2021-07-16T10:01:00Z">
            <w:rPr>
              <w:del w:id="122" w:author="Alwyn Williams" w:date="2021-07-16T09:59:00Z"/>
            </w:rPr>
          </w:rPrChange>
        </w:rPr>
      </w:pPr>
      <w:del w:id="123" w:author="Alwyn Williams" w:date="2021-07-16T09:59:00Z">
        <w:r w:rsidRPr="00D9563A" w:rsidDel="00D9563A">
          <w:rPr>
            <w:rPrChange w:id="124" w:author="Alwyn Williams" w:date="2021-07-16T10:01:00Z">
              <w:rPr/>
            </w:rPrChange>
          </w:rPr>
          <w:delText>IALA Recommendation For the Colour of Light Signals on Aids to Navigation (R-v, December 1977);</w:delText>
        </w:r>
      </w:del>
    </w:p>
    <w:p w14:paraId="35CAF072" w14:textId="49544545" w:rsidR="00A03B7D" w:rsidRPr="00D9563A" w:rsidDel="00D9563A" w:rsidRDefault="00A03B7D" w:rsidP="00A336B1">
      <w:pPr>
        <w:pStyle w:val="Bullet1-recommendation"/>
        <w:rPr>
          <w:del w:id="125" w:author="Alwyn Williams" w:date="2021-07-16T09:59:00Z"/>
          <w:szCs w:val="28"/>
          <w:rPrChange w:id="126" w:author="Alwyn Williams" w:date="2021-07-16T10:01:00Z">
            <w:rPr>
              <w:del w:id="127" w:author="Alwyn Williams" w:date="2021-07-16T09:59:00Z"/>
              <w:szCs w:val="28"/>
            </w:rPr>
          </w:rPrChange>
        </w:rPr>
      </w:pPr>
      <w:del w:id="128" w:author="Alwyn Williams" w:date="2021-07-16T09:59:00Z">
        <w:r w:rsidRPr="00D9563A" w:rsidDel="00D9563A">
          <w:rPr>
            <w:rPrChange w:id="129" w:author="Alwyn Williams" w:date="2021-07-16T10:01:00Z">
              <w:rPr/>
            </w:rPrChange>
          </w:rPr>
          <w:delText xml:space="preserve">IALA Recommendation </w:delText>
        </w:r>
        <w:r w:rsidRPr="00D9563A" w:rsidDel="00D9563A">
          <w:rPr>
            <w:szCs w:val="28"/>
            <w:rPrChange w:id="130" w:author="Alwyn Williams" w:date="2021-07-16T10:01:00Z">
              <w:rPr>
                <w:szCs w:val="28"/>
              </w:rPr>
            </w:rPrChange>
          </w:rPr>
          <w:delText>on the Determination of the Luminous Intensity of a Marine Aid to Navigation Light (R-w, December 1977);</w:delText>
        </w:r>
      </w:del>
    </w:p>
    <w:p w14:paraId="45770FAB" w14:textId="274A84CD" w:rsidR="00A03B7D" w:rsidRPr="00D9563A" w:rsidDel="00D9563A" w:rsidRDefault="00A03B7D" w:rsidP="00A336B1">
      <w:pPr>
        <w:pStyle w:val="Bullet1-recommendation"/>
        <w:rPr>
          <w:del w:id="131" w:author="Alwyn Williams" w:date="2021-07-16T09:59:00Z"/>
          <w:rPrChange w:id="132" w:author="Alwyn Williams" w:date="2021-07-16T10:01:00Z">
            <w:rPr>
              <w:del w:id="133" w:author="Alwyn Williams" w:date="2021-07-16T09:59:00Z"/>
            </w:rPr>
          </w:rPrChange>
        </w:rPr>
      </w:pPr>
      <w:del w:id="134" w:author="Alwyn Williams" w:date="2021-07-16T09:59:00Z">
        <w:r w:rsidRPr="00D9563A" w:rsidDel="00D9563A">
          <w:rPr>
            <w:rPrChange w:id="135" w:author="Alwyn Williams" w:date="2021-07-16T10:01:00Z">
              <w:rPr/>
            </w:rPrChange>
          </w:rPr>
          <w:delText>IALA Recommendation For the Calculation of the Effective Intensity of a Rhythmic Light (R-z, November 1980);</w:delText>
        </w:r>
      </w:del>
    </w:p>
    <w:p w14:paraId="03A0ED30" w14:textId="6970EF4F" w:rsidR="00A03B7D" w:rsidRPr="00D9563A" w:rsidDel="00D9563A" w:rsidRDefault="00A03B7D" w:rsidP="00A336B1">
      <w:pPr>
        <w:pStyle w:val="Bullet1-recommendation"/>
        <w:rPr>
          <w:del w:id="136" w:author="Alwyn Williams" w:date="2021-07-16T09:59:00Z"/>
          <w:rPrChange w:id="137" w:author="Alwyn Williams" w:date="2021-07-16T10:01:00Z">
            <w:rPr>
              <w:del w:id="138" w:author="Alwyn Williams" w:date="2021-07-16T09:59:00Z"/>
            </w:rPr>
          </w:rPrChange>
        </w:rPr>
      </w:pPr>
      <w:del w:id="139" w:author="Alwyn Williams" w:date="2021-07-16T09:59:00Z">
        <w:r w:rsidRPr="00D9563A" w:rsidDel="00D9563A">
          <w:rPr>
            <w:rPrChange w:id="140" w:author="Alwyn Williams" w:date="2021-07-16T10:01:00Z">
              <w:rPr/>
            </w:rPrChange>
          </w:rPr>
          <w:delText xml:space="preserve">IALA Recommendation </w:delText>
        </w:r>
        <w:r w:rsidRPr="00D9563A" w:rsidDel="00D9563A">
          <w:rPr>
            <w:szCs w:val="28"/>
            <w:rPrChange w:id="141" w:author="Alwyn Williams" w:date="2021-07-16T10:01:00Z">
              <w:rPr>
                <w:szCs w:val="28"/>
              </w:rPr>
            </w:rPrChange>
          </w:rPr>
          <w:delText>on the Photometry of Marine</w:delText>
        </w:r>
        <w:r w:rsidRPr="00D9563A" w:rsidDel="00D9563A">
          <w:rPr>
            <w:rPrChange w:id="142" w:author="Alwyn Williams" w:date="2021-07-16T10:01:00Z">
              <w:rPr/>
            </w:rPrChange>
          </w:rPr>
          <w:delText xml:space="preserve"> </w:delText>
        </w:r>
        <w:r w:rsidRPr="00D9563A" w:rsidDel="00D9563A">
          <w:rPr>
            <w:szCs w:val="28"/>
            <w:rPrChange w:id="143" w:author="Alwyn Williams" w:date="2021-07-16T10:01:00Z">
              <w:rPr>
                <w:szCs w:val="28"/>
              </w:rPr>
            </w:rPrChange>
          </w:rPr>
          <w:delText>Aids-to-Navigation Signal Lights</w:delText>
        </w:r>
        <w:r w:rsidRPr="00D9563A" w:rsidDel="00D9563A">
          <w:rPr>
            <w:rPrChange w:id="144" w:author="Alwyn Williams" w:date="2021-07-16T10:01:00Z">
              <w:rPr/>
            </w:rPrChange>
          </w:rPr>
          <w:delText xml:space="preserve"> (E-122</w:delText>
        </w:r>
        <w:r w:rsidR="00A336B1" w:rsidRPr="00D9563A" w:rsidDel="00D9563A">
          <w:rPr>
            <w:rPrChange w:id="145" w:author="Alwyn Williams" w:date="2021-07-16T10:01:00Z">
              <w:rPr/>
            </w:rPrChange>
          </w:rPr>
          <w:delText>, June 2001);</w:delText>
        </w:r>
      </w:del>
    </w:p>
    <w:p w14:paraId="4FB80AA7" w14:textId="7458C476" w:rsidR="00A03B7D" w:rsidRPr="00D9563A" w:rsidRDefault="00A03B7D" w:rsidP="00A336B1">
      <w:pPr>
        <w:pStyle w:val="Noting"/>
        <w:rPr>
          <w:ins w:id="146" w:author="Alwyn Williams" w:date="2021-07-16T10:00:00Z"/>
          <w:rPrChange w:id="147" w:author="Alwyn Williams" w:date="2021-07-16T10:01:00Z">
            <w:rPr>
              <w:ins w:id="148" w:author="Alwyn Williams" w:date="2021-07-16T10:00:00Z"/>
            </w:rPr>
          </w:rPrChange>
        </w:rPr>
      </w:pPr>
      <w:r w:rsidRPr="00D9563A">
        <w:rPr>
          <w:b/>
          <w:bCs/>
          <w:rPrChange w:id="149" w:author="Alwyn Williams" w:date="2021-07-16T10:01:00Z">
            <w:rPr>
              <w:b/>
              <w:bCs/>
            </w:rPr>
          </w:rPrChange>
        </w:rPr>
        <w:t xml:space="preserve">ADOPTS </w:t>
      </w:r>
      <w:r w:rsidRPr="00D9563A">
        <w:rPr>
          <w:rPrChange w:id="150" w:author="Alwyn Williams" w:date="2021-07-16T10:01:00Z">
            <w:rPr/>
          </w:rPrChange>
        </w:rPr>
        <w:t xml:space="preserve">the </w:t>
      </w:r>
      <w:ins w:id="151" w:author="Alwyn Williams" w:date="2021-07-16T10:00:00Z">
        <w:r w:rsidR="00D9563A" w:rsidRPr="00D9563A">
          <w:rPr>
            <w:rPrChange w:id="152" w:author="Alwyn Williams" w:date="2021-07-16T10:01:00Z">
              <w:rPr/>
            </w:rPrChange>
          </w:rPr>
          <w:t xml:space="preserve">following </w:t>
        </w:r>
      </w:ins>
      <w:r w:rsidRPr="00D9563A">
        <w:rPr>
          <w:rPrChange w:id="153" w:author="Alwyn Williams" w:date="2021-07-16T10:01:00Z">
            <w:rPr/>
          </w:rPrChange>
        </w:rPr>
        <w:t>recommendations for marine aids to Navigation Signal Lights</w:t>
      </w:r>
      <w:ins w:id="154" w:author="Alwyn Williams" w:date="2021-07-16T10:00:00Z">
        <w:r w:rsidR="00D9563A" w:rsidRPr="00D9563A">
          <w:rPr>
            <w:rPrChange w:id="155" w:author="Alwyn Williams" w:date="2021-07-16T10:01:00Z">
              <w:rPr/>
            </w:rPrChange>
          </w:rPr>
          <w:t>:</w:t>
        </w:r>
      </w:ins>
      <w:del w:id="156" w:author="Alwyn Williams" w:date="2021-07-16T10:00:00Z">
        <w:r w:rsidRPr="00D9563A" w:rsidDel="00D9563A">
          <w:rPr>
            <w:rPrChange w:id="157" w:author="Alwyn Williams" w:date="2021-07-16T10:01:00Z">
              <w:rPr/>
            </w:rPrChange>
          </w:rPr>
          <w:delText xml:space="preserve"> set out in the annex of this recommendation; and</w:delText>
        </w:r>
      </w:del>
    </w:p>
    <w:p w14:paraId="0C75D5BC" w14:textId="70F24CBB" w:rsidR="00D9563A" w:rsidRPr="00D9563A" w:rsidRDefault="00D9563A" w:rsidP="00D9563A">
      <w:pPr>
        <w:pStyle w:val="Bullet1-recommendation"/>
        <w:rPr>
          <w:ins w:id="158" w:author="Alwyn Williams" w:date="2021-07-16T10:00:00Z"/>
          <w:rPrChange w:id="159" w:author="Alwyn Williams" w:date="2021-07-16T10:01:00Z">
            <w:rPr>
              <w:ins w:id="160" w:author="Alwyn Williams" w:date="2021-07-16T10:00:00Z"/>
            </w:rPr>
          </w:rPrChange>
        </w:rPr>
        <w:pPrChange w:id="161" w:author="Alwyn Williams" w:date="2021-07-16T10:00:00Z">
          <w:pPr>
            <w:pStyle w:val="Noting"/>
          </w:pPr>
        </w:pPrChange>
      </w:pPr>
      <w:ins w:id="162" w:author="Alwyn Williams" w:date="2021-07-16T10:01:00Z">
        <w:r w:rsidRPr="00D9563A">
          <w:rPr>
            <w:rPrChange w:id="163" w:author="Alwyn Williams" w:date="2021-07-16T10:01:00Z">
              <w:rPr/>
            </w:rPrChange>
          </w:rPr>
          <w:t>Recommendation</w:t>
        </w:r>
      </w:ins>
      <w:ins w:id="164" w:author="Alwyn Williams" w:date="2021-07-16T10:00:00Z">
        <w:r w:rsidRPr="00D9563A">
          <w:rPr>
            <w:rPrChange w:id="165" w:author="Alwyn Williams" w:date="2021-07-16T10:01:00Z">
              <w:rPr/>
            </w:rPrChange>
          </w:rPr>
          <w:t xml:space="preserve"> R0201 on Signal Colours,</w:t>
        </w:r>
      </w:ins>
    </w:p>
    <w:p w14:paraId="5F4EB9EF" w14:textId="5541A70A" w:rsidR="00D9563A" w:rsidRDefault="00D9563A" w:rsidP="00D9563A">
      <w:pPr>
        <w:pStyle w:val="Bullet1-recommendation"/>
        <w:rPr>
          <w:ins w:id="166" w:author="Alwyn Williams" w:date="2021-07-16T10:02:00Z"/>
        </w:rPr>
        <w:pPrChange w:id="167" w:author="Alwyn Williams" w:date="2021-07-16T10:00:00Z">
          <w:pPr>
            <w:pStyle w:val="Noting"/>
          </w:pPr>
        </w:pPrChange>
      </w:pPr>
      <w:ins w:id="168" w:author="Alwyn Williams" w:date="2021-07-16T10:01:00Z">
        <w:r>
          <w:t>Recommendation R0202 on C</w:t>
        </w:r>
      </w:ins>
      <w:ins w:id="169" w:author="Alwyn Williams" w:date="2021-07-16T10:02:00Z">
        <w:r>
          <w:t>alculation, Definition and Notation of Luminous Range</w:t>
        </w:r>
      </w:ins>
    </w:p>
    <w:p w14:paraId="538D8D3E" w14:textId="740AE7CE" w:rsidR="00D9563A" w:rsidRDefault="00D9563A" w:rsidP="00D9563A">
      <w:pPr>
        <w:pStyle w:val="Bullet1-recommendation"/>
        <w:rPr>
          <w:ins w:id="170" w:author="Alwyn Williams" w:date="2021-07-16T10:02:00Z"/>
        </w:rPr>
        <w:pPrChange w:id="171" w:author="Alwyn Williams" w:date="2021-07-16T10:00:00Z">
          <w:pPr>
            <w:pStyle w:val="Noting"/>
          </w:pPr>
        </w:pPrChange>
      </w:pPr>
      <w:ins w:id="172" w:author="Alwyn Williams" w:date="2021-07-16T10:02:00Z">
        <w:r>
          <w:t xml:space="preserve">Recommendation R0203 on </w:t>
        </w:r>
        <w:commentRangeStart w:id="173"/>
        <w:r>
          <w:t>Terms of Measurement</w:t>
        </w:r>
        <w:commentRangeEnd w:id="173"/>
        <w:r>
          <w:rPr>
            <w:rStyle w:val="CommentReference"/>
          </w:rPr>
          <w:commentReference w:id="173"/>
        </w:r>
      </w:ins>
    </w:p>
    <w:p w14:paraId="616BCDA2" w14:textId="1B099F9F" w:rsidR="00D9563A" w:rsidRDefault="00D9563A" w:rsidP="00D9563A">
      <w:pPr>
        <w:pStyle w:val="Bullet1-recommendation"/>
        <w:rPr>
          <w:ins w:id="174" w:author="Alwyn Williams" w:date="2021-07-16T10:11:00Z"/>
        </w:rPr>
        <w:pPrChange w:id="175" w:author="Alwyn Williams" w:date="2021-07-16T10:00:00Z">
          <w:pPr>
            <w:pStyle w:val="Noting"/>
          </w:pPr>
        </w:pPrChange>
      </w:pPr>
      <w:ins w:id="176" w:author="Alwyn Williams" w:date="2021-07-16T10:02:00Z">
        <w:r>
          <w:t>Recommendation R0204 on D</w:t>
        </w:r>
      </w:ins>
      <w:ins w:id="177" w:author="Alwyn Williams" w:date="2021-07-16T10:03:00Z">
        <w:r>
          <w:t>etermination and Calculation of Effective Intensity;</w:t>
        </w:r>
      </w:ins>
    </w:p>
    <w:p w14:paraId="5B3D4EBB" w14:textId="375B78A1" w:rsidR="004B5311" w:rsidRPr="00D9563A" w:rsidRDefault="004B5311" w:rsidP="004B5311">
      <w:pPr>
        <w:pStyle w:val="Bullet1-recommendation"/>
        <w:numPr>
          <w:ilvl w:val="0"/>
          <w:numId w:val="0"/>
        </w:numPr>
        <w:ind w:left="567"/>
        <w:rPr>
          <w:rPrChange w:id="178" w:author="Alwyn Williams" w:date="2021-07-16T10:01:00Z">
            <w:rPr>
              <w:b/>
              <w:bCs/>
            </w:rPr>
          </w:rPrChange>
        </w:rPr>
        <w:pPrChange w:id="179" w:author="Alwyn Williams" w:date="2021-07-16T10:11:00Z">
          <w:pPr>
            <w:pStyle w:val="Noting"/>
          </w:pPr>
        </w:pPrChange>
      </w:pPr>
      <w:ins w:id="180" w:author="Alwyn Williams" w:date="2021-07-16T10:11:00Z">
        <w:r w:rsidRPr="004B5311">
          <w:rPr>
            <w:b/>
            <w:rPrChange w:id="181" w:author="Alwyn Williams" w:date="2021-07-16T10:12:00Z">
              <w:rPr/>
            </w:rPrChange>
          </w:rPr>
          <w:t>NOTING</w:t>
        </w:r>
        <w:r>
          <w:t xml:space="preserve"> that these recommendations are supported by IALA guidelines to assist with their implementation</w:t>
        </w:r>
      </w:ins>
      <w:ins w:id="182" w:author="Alwyn Williams" w:date="2021-07-16T10:23:00Z">
        <w:r w:rsidR="006C01ED">
          <w:t xml:space="preserve">, include </w:t>
        </w:r>
        <w:commentRangeStart w:id="183"/>
        <w:r w:rsidR="006C01ED">
          <w:t>Guideline G1148</w:t>
        </w:r>
      </w:ins>
      <w:commentRangeEnd w:id="183"/>
      <w:ins w:id="184" w:author="Alwyn Williams" w:date="2021-07-16T10:25:00Z">
        <w:r w:rsidR="006C01ED">
          <w:rPr>
            <w:rStyle w:val="CommentReference"/>
          </w:rPr>
          <w:commentReference w:id="183"/>
        </w:r>
      </w:ins>
      <w:ins w:id="185" w:author="Alwyn Williams" w:date="2021-07-16T10:11:00Z">
        <w:r>
          <w:t>;</w:t>
        </w:r>
      </w:ins>
    </w:p>
    <w:p w14:paraId="627D75B1" w14:textId="3E3018FF" w:rsidR="00A03B7D" w:rsidRPr="004B5311" w:rsidRDefault="00A03B7D" w:rsidP="00A336B1">
      <w:pPr>
        <w:pStyle w:val="Noting"/>
        <w:rPr>
          <w:b/>
          <w:bCs/>
        </w:rPr>
      </w:pPr>
      <w:r w:rsidRPr="004B5311">
        <w:rPr>
          <w:b/>
          <w:bCs/>
        </w:rPr>
        <w:t>RECOMMENDS</w:t>
      </w:r>
      <w:r w:rsidRPr="004B5311">
        <w:rPr>
          <w:bCs/>
        </w:rPr>
        <w:t xml:space="preserve"> that N</w:t>
      </w:r>
      <w:r w:rsidRPr="0082733F">
        <w:t xml:space="preserve">ational </w:t>
      </w:r>
      <w:r w:rsidR="005837DC" w:rsidRPr="0082733F">
        <w:t>m</w:t>
      </w:r>
      <w:r w:rsidRPr="0082733F">
        <w:t>embers, equipment manufacturers, independent labor</w:t>
      </w:r>
      <w:r w:rsidRPr="00D9563A">
        <w:rPr>
          <w:rPrChange w:id="186" w:author="Alwyn Williams" w:date="2021-07-16T10:01:00Z">
            <w:rPr/>
          </w:rPrChange>
        </w:rPr>
        <w:t xml:space="preserve">atories and other appropriate </w:t>
      </w:r>
      <w:r w:rsidR="005837DC" w:rsidRPr="00D9563A">
        <w:rPr>
          <w:rPrChange w:id="187" w:author="Alwyn Williams" w:date="2021-07-16T10:01:00Z">
            <w:rPr/>
          </w:rPrChange>
        </w:rPr>
        <w:t>a</w:t>
      </w:r>
      <w:r w:rsidRPr="00D9563A">
        <w:rPr>
          <w:rPrChange w:id="188" w:author="Alwyn Williams" w:date="2021-07-16T10:01:00Z">
            <w:rPr/>
          </w:rPrChange>
        </w:rPr>
        <w:t xml:space="preserve">uthorities adopt the standards set out </w:t>
      </w:r>
      <w:del w:id="189" w:author="Alwyn Williams" w:date="2021-07-16T10:03:00Z">
        <w:r w:rsidRPr="00D9563A" w:rsidDel="00D9563A">
          <w:rPr>
            <w:rPrChange w:id="190" w:author="Alwyn Williams" w:date="2021-07-16T10:01:00Z">
              <w:rPr/>
            </w:rPrChange>
          </w:rPr>
          <w:delText>in the annex of this recommendation</w:delText>
        </w:r>
      </w:del>
      <w:ins w:id="191" w:author="Alwyn Williams" w:date="2021-07-16T10:03:00Z">
        <w:r w:rsidR="00D9563A">
          <w:t>above</w:t>
        </w:r>
      </w:ins>
      <w:r w:rsidRPr="004B5311">
        <w:t>.</w:t>
      </w:r>
    </w:p>
    <w:bookmarkEnd w:id="71"/>
    <w:p w14:paraId="09966D86" w14:textId="1A7283DF" w:rsidR="0044753A" w:rsidRPr="0082733F" w:rsidDel="0082733F" w:rsidRDefault="0044753A" w:rsidP="00E93C3D">
      <w:pPr>
        <w:pStyle w:val="Lista-recommendationtext"/>
        <w:rPr>
          <w:del w:id="192" w:author="Alwyn Williams" w:date="2021-07-16T10:47:00Z"/>
        </w:rPr>
      </w:pPr>
    </w:p>
    <w:p w14:paraId="6AF450F8" w14:textId="3639BCFB" w:rsidR="005A19E9" w:rsidRPr="00D9563A" w:rsidDel="0082733F" w:rsidRDefault="005A19E9" w:rsidP="005A19E9">
      <w:pPr>
        <w:pStyle w:val="BodyText"/>
        <w:rPr>
          <w:del w:id="193" w:author="Alwyn Williams" w:date="2021-07-16T10:47:00Z"/>
          <w:rPrChange w:id="194" w:author="Alwyn Williams" w:date="2021-07-16T10:01:00Z">
            <w:rPr>
              <w:del w:id="195" w:author="Alwyn Williams" w:date="2021-07-16T10:47:00Z"/>
            </w:rPr>
          </w:rPrChange>
        </w:rPr>
        <w:sectPr w:rsidR="005A19E9" w:rsidRPr="00D9563A" w:rsidDel="0082733F" w:rsidSect="0083218D">
          <w:headerReference w:type="even" r:id="rId21"/>
          <w:headerReference w:type="default" r:id="rId22"/>
          <w:headerReference w:type="first" r:id="rId23"/>
          <w:pgSz w:w="11906" w:h="16838" w:code="9"/>
          <w:pgMar w:top="567" w:right="794" w:bottom="567" w:left="907" w:header="850" w:footer="850" w:gutter="0"/>
          <w:cols w:space="708"/>
          <w:docGrid w:linePitch="360"/>
        </w:sectPr>
      </w:pPr>
    </w:p>
    <w:p w14:paraId="25E871AD" w14:textId="121B3EE5" w:rsidR="003E3A92" w:rsidRPr="004B5311" w:rsidDel="0082733F" w:rsidRDefault="003E3A92">
      <w:pPr>
        <w:pStyle w:val="TOC1"/>
        <w:tabs>
          <w:tab w:val="left" w:pos="1418"/>
        </w:tabs>
        <w:rPr>
          <w:del w:id="196" w:author="Alwyn Williams" w:date="2021-07-16T10:47:00Z"/>
          <w:b w:val="0"/>
          <w:caps w:val="0"/>
          <w:color w:val="auto"/>
          <w:sz w:val="22"/>
          <w:szCs w:val="22"/>
        </w:rPr>
      </w:pPr>
      <w:del w:id="197" w:author="Alwyn Williams" w:date="2021-07-16T10:47:00Z">
        <w:r w:rsidRPr="004B5311" w:rsidDel="0082733F">
          <w:fldChar w:fldCharType="begin"/>
        </w:r>
        <w:r w:rsidRPr="00D9563A" w:rsidDel="0082733F">
          <w:rPr>
            <w:rPrChange w:id="198" w:author="Alwyn Williams" w:date="2021-07-16T10:01:00Z">
              <w:rPr/>
            </w:rPrChange>
          </w:rPr>
          <w:delInstrText xml:space="preserve"> TOC \o "1-3" \t "Annex,4,APPENDIX,5,Appendix Heading 1,6,Annex title Head 1,1" </w:delInstrText>
        </w:r>
        <w:r w:rsidRPr="00D9563A" w:rsidDel="0082733F">
          <w:rPr>
            <w:rPrChange w:id="199" w:author="Alwyn Williams" w:date="2021-07-16T10:01:00Z">
              <w:rPr/>
            </w:rPrChange>
          </w:rPr>
          <w:fldChar w:fldCharType="separate"/>
        </w:r>
        <w:r w:rsidRPr="004B5311" w:rsidDel="0082733F">
          <w:rPr>
            <w:u w:color="407EC9"/>
          </w:rPr>
          <w:delText>ANNEX A</w:delText>
        </w:r>
        <w:r w:rsidRPr="0082733F" w:rsidDel="0082733F">
          <w:rPr>
            <w:b w:val="0"/>
            <w:caps w:val="0"/>
            <w:color w:val="auto"/>
            <w:sz w:val="22"/>
            <w:szCs w:val="22"/>
          </w:rPr>
          <w:tab/>
        </w:r>
        <w:r w:rsidRPr="0082733F" w:rsidDel="0082733F">
          <w:delText>MARINE SIGNAL LIGHTS - PART 0 – OVERVIEW</w:delText>
        </w:r>
        <w:r w:rsidRPr="0082733F" w:rsidDel="0082733F">
          <w:tab/>
        </w:r>
        <w:r w:rsidRPr="004B5311" w:rsidDel="0082733F">
          <w:fldChar w:fldCharType="begin"/>
        </w:r>
        <w:r w:rsidRPr="00D9563A" w:rsidDel="0082733F">
          <w:rPr>
            <w:rPrChange w:id="200" w:author="Alwyn Williams" w:date="2021-07-16T10:01:00Z">
              <w:rPr/>
            </w:rPrChange>
          </w:rPr>
          <w:delInstrText xml:space="preserve"> PAGEREF _Toc59452074 \h </w:delInstrText>
        </w:r>
        <w:r w:rsidRPr="00D9563A" w:rsidDel="0082733F">
          <w:rPr>
            <w:rPrChange w:id="201" w:author="Alwyn Williams" w:date="2021-07-16T10:01:00Z">
              <w:rPr/>
            </w:rPrChange>
          </w:rPr>
        </w:r>
        <w:r w:rsidRPr="00D9563A" w:rsidDel="0082733F">
          <w:rPr>
            <w:rPrChange w:id="202" w:author="Alwyn Williams" w:date="2021-07-16T10:01:00Z">
              <w:rPr/>
            </w:rPrChange>
          </w:rPr>
          <w:fldChar w:fldCharType="separate"/>
        </w:r>
        <w:r w:rsidRPr="0082733F" w:rsidDel="0082733F">
          <w:delText>5</w:delText>
        </w:r>
        <w:r w:rsidRPr="0082733F" w:rsidDel="0082733F">
          <w:fldChar w:fldCharType="end"/>
        </w:r>
      </w:del>
    </w:p>
    <w:p w14:paraId="615DD34F" w14:textId="69392FF0" w:rsidR="003E3A92" w:rsidRPr="0082733F" w:rsidDel="0082733F" w:rsidRDefault="003E3A92">
      <w:pPr>
        <w:pStyle w:val="TOC1"/>
        <w:rPr>
          <w:del w:id="203" w:author="Alwyn Williams" w:date="2021-07-16T10:47:00Z"/>
          <w:b w:val="0"/>
          <w:caps w:val="0"/>
          <w:color w:val="auto"/>
          <w:sz w:val="22"/>
          <w:szCs w:val="22"/>
        </w:rPr>
      </w:pPr>
      <w:del w:id="204" w:author="Alwyn Williams" w:date="2021-07-16T10:47:00Z">
        <w:r w:rsidRPr="0082733F" w:rsidDel="0082733F">
          <w:delText>1</w:delText>
        </w:r>
        <w:r w:rsidRPr="0082733F" w:rsidDel="0082733F">
          <w:rPr>
            <w:b w:val="0"/>
            <w:caps w:val="0"/>
            <w:color w:val="auto"/>
            <w:sz w:val="22"/>
            <w:szCs w:val="22"/>
          </w:rPr>
          <w:tab/>
        </w:r>
        <w:r w:rsidRPr="0082733F" w:rsidDel="0082733F">
          <w:delText>Introduction</w:delText>
        </w:r>
        <w:r w:rsidRPr="0082733F" w:rsidDel="0082733F">
          <w:tab/>
        </w:r>
        <w:r w:rsidRPr="0082733F" w:rsidDel="0082733F">
          <w:fldChar w:fldCharType="begin"/>
        </w:r>
        <w:r w:rsidRPr="00D9563A" w:rsidDel="0082733F">
          <w:rPr>
            <w:rPrChange w:id="205" w:author="Alwyn Williams" w:date="2021-07-16T10:01:00Z">
              <w:rPr/>
            </w:rPrChange>
          </w:rPr>
          <w:delInstrText xml:space="preserve"> PAGEREF _Toc59452075 \h </w:delInstrText>
        </w:r>
        <w:r w:rsidRPr="00D9563A" w:rsidDel="0082733F">
          <w:rPr>
            <w:rPrChange w:id="206" w:author="Alwyn Williams" w:date="2021-07-16T10:01:00Z">
              <w:rPr/>
            </w:rPrChange>
          </w:rPr>
        </w:r>
        <w:r w:rsidRPr="00D9563A" w:rsidDel="0082733F">
          <w:rPr>
            <w:rPrChange w:id="207" w:author="Alwyn Williams" w:date="2021-07-16T10:01:00Z">
              <w:rPr/>
            </w:rPrChange>
          </w:rPr>
          <w:fldChar w:fldCharType="separate"/>
        </w:r>
        <w:r w:rsidRPr="0082733F" w:rsidDel="0082733F">
          <w:delText>5</w:delText>
        </w:r>
        <w:r w:rsidRPr="0082733F" w:rsidDel="0082733F">
          <w:fldChar w:fldCharType="end"/>
        </w:r>
      </w:del>
    </w:p>
    <w:p w14:paraId="67807941" w14:textId="366F0202" w:rsidR="003E3A92" w:rsidRPr="0082733F" w:rsidDel="0082733F" w:rsidRDefault="003E3A92">
      <w:pPr>
        <w:pStyle w:val="TOC2"/>
        <w:rPr>
          <w:del w:id="208" w:author="Alwyn Williams" w:date="2021-07-16T10:47:00Z"/>
          <w:color w:val="auto"/>
          <w:szCs w:val="22"/>
        </w:rPr>
      </w:pPr>
      <w:del w:id="209" w:author="Alwyn Williams" w:date="2021-07-16T10:47:00Z">
        <w:r w:rsidRPr="0082733F" w:rsidDel="0082733F">
          <w:rPr>
            <w:caps/>
          </w:rPr>
          <w:delText>1.1</w:delText>
        </w:r>
        <w:r w:rsidRPr="0082733F" w:rsidDel="0082733F">
          <w:rPr>
            <w:color w:val="auto"/>
            <w:szCs w:val="22"/>
          </w:rPr>
          <w:tab/>
        </w:r>
        <w:r w:rsidRPr="0082733F" w:rsidDel="0082733F">
          <w:delText>Background</w:delText>
        </w:r>
        <w:r w:rsidRPr="0082733F" w:rsidDel="0082733F">
          <w:tab/>
        </w:r>
        <w:r w:rsidRPr="0082733F" w:rsidDel="0082733F">
          <w:fldChar w:fldCharType="begin"/>
        </w:r>
        <w:r w:rsidRPr="00D9563A" w:rsidDel="0082733F">
          <w:rPr>
            <w:rPrChange w:id="210" w:author="Alwyn Williams" w:date="2021-07-16T10:01:00Z">
              <w:rPr/>
            </w:rPrChange>
          </w:rPr>
          <w:delInstrText xml:space="preserve"> PAGEREF _Toc59452076 \h </w:delInstrText>
        </w:r>
        <w:r w:rsidRPr="00D9563A" w:rsidDel="0082733F">
          <w:rPr>
            <w:rPrChange w:id="211" w:author="Alwyn Williams" w:date="2021-07-16T10:01:00Z">
              <w:rPr/>
            </w:rPrChange>
          </w:rPr>
        </w:r>
        <w:r w:rsidRPr="00D9563A" w:rsidDel="0082733F">
          <w:rPr>
            <w:rPrChange w:id="212" w:author="Alwyn Williams" w:date="2021-07-16T10:01:00Z">
              <w:rPr/>
            </w:rPrChange>
          </w:rPr>
          <w:fldChar w:fldCharType="separate"/>
        </w:r>
        <w:r w:rsidRPr="0082733F" w:rsidDel="0082733F">
          <w:delText>5</w:delText>
        </w:r>
        <w:r w:rsidRPr="0082733F" w:rsidDel="0082733F">
          <w:fldChar w:fldCharType="end"/>
        </w:r>
      </w:del>
    </w:p>
    <w:p w14:paraId="46B8A09C" w14:textId="30769D05" w:rsidR="003E3A92" w:rsidRPr="0082733F" w:rsidDel="0082733F" w:rsidRDefault="003E3A92">
      <w:pPr>
        <w:pStyle w:val="TOC2"/>
        <w:rPr>
          <w:del w:id="213" w:author="Alwyn Williams" w:date="2021-07-16T10:47:00Z"/>
          <w:color w:val="auto"/>
          <w:szCs w:val="22"/>
        </w:rPr>
      </w:pPr>
      <w:del w:id="214" w:author="Alwyn Williams" w:date="2021-07-16T10:47:00Z">
        <w:r w:rsidRPr="0082733F" w:rsidDel="0082733F">
          <w:rPr>
            <w:caps/>
          </w:rPr>
          <w:delText>1.2</w:delText>
        </w:r>
        <w:r w:rsidRPr="0082733F" w:rsidDel="0082733F">
          <w:rPr>
            <w:color w:val="auto"/>
            <w:szCs w:val="22"/>
          </w:rPr>
          <w:tab/>
        </w:r>
        <w:r w:rsidRPr="0082733F" w:rsidDel="0082733F">
          <w:delText>Superseded documents</w:delText>
        </w:r>
        <w:r w:rsidRPr="0082733F" w:rsidDel="0082733F">
          <w:tab/>
        </w:r>
        <w:r w:rsidRPr="0082733F" w:rsidDel="0082733F">
          <w:fldChar w:fldCharType="begin"/>
        </w:r>
        <w:r w:rsidRPr="00D9563A" w:rsidDel="0082733F">
          <w:rPr>
            <w:rPrChange w:id="215" w:author="Alwyn Williams" w:date="2021-07-16T10:01:00Z">
              <w:rPr/>
            </w:rPrChange>
          </w:rPr>
          <w:delInstrText xml:space="preserve"> PAGEREF _Toc59452077 \h </w:delInstrText>
        </w:r>
        <w:r w:rsidRPr="00D9563A" w:rsidDel="0082733F">
          <w:rPr>
            <w:rPrChange w:id="216" w:author="Alwyn Williams" w:date="2021-07-16T10:01:00Z">
              <w:rPr/>
            </w:rPrChange>
          </w:rPr>
        </w:r>
        <w:r w:rsidRPr="00D9563A" w:rsidDel="0082733F">
          <w:rPr>
            <w:rPrChange w:id="217" w:author="Alwyn Williams" w:date="2021-07-16T10:01:00Z">
              <w:rPr/>
            </w:rPrChange>
          </w:rPr>
          <w:fldChar w:fldCharType="separate"/>
        </w:r>
        <w:r w:rsidRPr="0082733F" w:rsidDel="0082733F">
          <w:delText>5</w:delText>
        </w:r>
        <w:r w:rsidRPr="0082733F" w:rsidDel="0082733F">
          <w:fldChar w:fldCharType="end"/>
        </w:r>
      </w:del>
    </w:p>
    <w:p w14:paraId="33F64D06" w14:textId="63F07039" w:rsidR="003E3A92" w:rsidRPr="0082733F" w:rsidDel="0082733F" w:rsidRDefault="003E3A92">
      <w:pPr>
        <w:pStyle w:val="TOC1"/>
        <w:rPr>
          <w:del w:id="218" w:author="Alwyn Williams" w:date="2021-07-16T10:47:00Z"/>
          <w:b w:val="0"/>
          <w:caps w:val="0"/>
          <w:color w:val="auto"/>
          <w:sz w:val="22"/>
          <w:szCs w:val="22"/>
        </w:rPr>
      </w:pPr>
      <w:del w:id="219" w:author="Alwyn Williams" w:date="2021-07-16T10:47:00Z">
        <w:r w:rsidRPr="0082733F" w:rsidDel="0082733F">
          <w:delText>2</w:delText>
        </w:r>
        <w:r w:rsidRPr="0082733F" w:rsidDel="0082733F">
          <w:rPr>
            <w:b w:val="0"/>
            <w:caps w:val="0"/>
            <w:color w:val="auto"/>
            <w:sz w:val="22"/>
            <w:szCs w:val="22"/>
          </w:rPr>
          <w:tab/>
        </w:r>
        <w:r w:rsidRPr="0082733F" w:rsidDel="0082733F">
          <w:delText>Scope of the R0200 (E-200) series or recommendations</w:delText>
        </w:r>
        <w:r w:rsidRPr="0082733F" w:rsidDel="0082733F">
          <w:tab/>
        </w:r>
        <w:r w:rsidRPr="0082733F" w:rsidDel="0082733F">
          <w:fldChar w:fldCharType="begin"/>
        </w:r>
        <w:r w:rsidRPr="00D9563A" w:rsidDel="0082733F">
          <w:rPr>
            <w:rPrChange w:id="220" w:author="Alwyn Williams" w:date="2021-07-16T10:01:00Z">
              <w:rPr/>
            </w:rPrChange>
          </w:rPr>
          <w:delInstrText xml:space="preserve"> PAGEREF _Toc59452078 \h </w:delInstrText>
        </w:r>
        <w:r w:rsidRPr="00D9563A" w:rsidDel="0082733F">
          <w:rPr>
            <w:rPrChange w:id="221" w:author="Alwyn Williams" w:date="2021-07-16T10:01:00Z">
              <w:rPr/>
            </w:rPrChange>
          </w:rPr>
        </w:r>
        <w:r w:rsidRPr="00D9563A" w:rsidDel="0082733F">
          <w:rPr>
            <w:rPrChange w:id="222" w:author="Alwyn Williams" w:date="2021-07-16T10:01:00Z">
              <w:rPr/>
            </w:rPrChange>
          </w:rPr>
          <w:fldChar w:fldCharType="separate"/>
        </w:r>
        <w:r w:rsidRPr="0082733F" w:rsidDel="0082733F">
          <w:delText>5</w:delText>
        </w:r>
        <w:r w:rsidRPr="0082733F" w:rsidDel="0082733F">
          <w:fldChar w:fldCharType="end"/>
        </w:r>
      </w:del>
    </w:p>
    <w:p w14:paraId="0AF5BC8B" w14:textId="56888DA8" w:rsidR="003E3A92" w:rsidRPr="0082733F" w:rsidDel="0082733F" w:rsidRDefault="003E3A92">
      <w:pPr>
        <w:pStyle w:val="TOC1"/>
        <w:rPr>
          <w:del w:id="223" w:author="Alwyn Williams" w:date="2021-07-16T10:47:00Z"/>
          <w:b w:val="0"/>
          <w:caps w:val="0"/>
          <w:color w:val="auto"/>
          <w:sz w:val="22"/>
          <w:szCs w:val="22"/>
        </w:rPr>
      </w:pPr>
      <w:del w:id="224" w:author="Alwyn Williams" w:date="2021-07-16T10:47:00Z">
        <w:r w:rsidRPr="0082733F" w:rsidDel="0082733F">
          <w:delText>3</w:delText>
        </w:r>
        <w:r w:rsidRPr="0082733F" w:rsidDel="0082733F">
          <w:rPr>
            <w:b w:val="0"/>
            <w:caps w:val="0"/>
            <w:color w:val="auto"/>
            <w:sz w:val="22"/>
            <w:szCs w:val="22"/>
          </w:rPr>
          <w:tab/>
        </w:r>
        <w:r w:rsidRPr="0082733F" w:rsidDel="0082733F">
          <w:delText>Purpose of this document</w:delText>
        </w:r>
        <w:r w:rsidRPr="0082733F" w:rsidDel="0082733F">
          <w:tab/>
        </w:r>
        <w:r w:rsidRPr="0082733F" w:rsidDel="0082733F">
          <w:fldChar w:fldCharType="begin"/>
        </w:r>
        <w:r w:rsidRPr="00D9563A" w:rsidDel="0082733F">
          <w:rPr>
            <w:rPrChange w:id="225" w:author="Alwyn Williams" w:date="2021-07-16T10:01:00Z">
              <w:rPr/>
            </w:rPrChange>
          </w:rPr>
          <w:delInstrText xml:space="preserve"> PAGEREF _Toc59452079 \h </w:delInstrText>
        </w:r>
        <w:r w:rsidRPr="00D9563A" w:rsidDel="0082733F">
          <w:rPr>
            <w:rPrChange w:id="226" w:author="Alwyn Williams" w:date="2021-07-16T10:01:00Z">
              <w:rPr/>
            </w:rPrChange>
          </w:rPr>
        </w:r>
        <w:r w:rsidRPr="00D9563A" w:rsidDel="0082733F">
          <w:rPr>
            <w:rPrChange w:id="227" w:author="Alwyn Williams" w:date="2021-07-16T10:01:00Z">
              <w:rPr/>
            </w:rPrChange>
          </w:rPr>
          <w:fldChar w:fldCharType="separate"/>
        </w:r>
        <w:r w:rsidRPr="0082733F" w:rsidDel="0082733F">
          <w:delText>6</w:delText>
        </w:r>
        <w:r w:rsidRPr="0082733F" w:rsidDel="0082733F">
          <w:fldChar w:fldCharType="end"/>
        </w:r>
      </w:del>
    </w:p>
    <w:p w14:paraId="104EE06A" w14:textId="0D98CA4F" w:rsidR="003E3A92" w:rsidRPr="0082733F" w:rsidDel="0082733F" w:rsidRDefault="003E3A92">
      <w:pPr>
        <w:pStyle w:val="TOC1"/>
        <w:rPr>
          <w:del w:id="228" w:author="Alwyn Williams" w:date="2021-07-16T10:47:00Z"/>
          <w:b w:val="0"/>
          <w:caps w:val="0"/>
          <w:color w:val="auto"/>
          <w:sz w:val="22"/>
          <w:szCs w:val="22"/>
        </w:rPr>
      </w:pPr>
      <w:del w:id="229" w:author="Alwyn Williams" w:date="2021-07-16T10:47:00Z">
        <w:r w:rsidRPr="0082733F" w:rsidDel="0082733F">
          <w:delText>4</w:delText>
        </w:r>
        <w:r w:rsidRPr="0082733F" w:rsidDel="0082733F">
          <w:rPr>
            <w:b w:val="0"/>
            <w:caps w:val="0"/>
            <w:color w:val="auto"/>
            <w:sz w:val="22"/>
            <w:szCs w:val="22"/>
          </w:rPr>
          <w:tab/>
        </w:r>
        <w:r w:rsidRPr="0082733F" w:rsidDel="0082733F">
          <w:delText xml:space="preserve">Overview of the R0200 (E-200) series of </w:delText>
        </w:r>
        <w:r w:rsidRPr="00D9563A" w:rsidDel="0082733F">
          <w:rPr>
            <w:rPrChange w:id="230" w:author="Alwyn Williams" w:date="2021-07-16T10:01:00Z">
              <w:rPr/>
            </w:rPrChange>
          </w:rPr>
          <w:delText>Recommendations</w:delText>
        </w:r>
        <w:r w:rsidRPr="00D9563A" w:rsidDel="0082733F">
          <w:rPr>
            <w:rPrChange w:id="231" w:author="Alwyn Williams" w:date="2021-07-16T10:01:00Z">
              <w:rPr/>
            </w:rPrChange>
          </w:rPr>
          <w:tab/>
        </w:r>
        <w:r w:rsidRPr="0082733F" w:rsidDel="0082733F">
          <w:fldChar w:fldCharType="begin"/>
        </w:r>
        <w:r w:rsidRPr="00D9563A" w:rsidDel="0082733F">
          <w:rPr>
            <w:rPrChange w:id="232" w:author="Alwyn Williams" w:date="2021-07-16T10:01:00Z">
              <w:rPr/>
            </w:rPrChange>
          </w:rPr>
          <w:delInstrText xml:space="preserve"> PAGEREF _Toc59452080 \h </w:delInstrText>
        </w:r>
        <w:r w:rsidRPr="00D9563A" w:rsidDel="0082733F">
          <w:rPr>
            <w:rPrChange w:id="233" w:author="Alwyn Williams" w:date="2021-07-16T10:01:00Z">
              <w:rPr/>
            </w:rPrChange>
          </w:rPr>
        </w:r>
        <w:r w:rsidRPr="00D9563A" w:rsidDel="0082733F">
          <w:rPr>
            <w:rPrChange w:id="234" w:author="Alwyn Williams" w:date="2021-07-16T10:01:00Z">
              <w:rPr/>
            </w:rPrChange>
          </w:rPr>
          <w:fldChar w:fldCharType="separate"/>
        </w:r>
        <w:r w:rsidRPr="0082733F" w:rsidDel="0082733F">
          <w:delText>6</w:delText>
        </w:r>
        <w:r w:rsidRPr="0082733F" w:rsidDel="0082733F">
          <w:fldChar w:fldCharType="end"/>
        </w:r>
      </w:del>
    </w:p>
    <w:p w14:paraId="3D03F3A9" w14:textId="582D954A" w:rsidR="003E3A92" w:rsidRPr="0082733F" w:rsidDel="0082733F" w:rsidRDefault="003E3A92">
      <w:pPr>
        <w:pStyle w:val="TOC2"/>
        <w:rPr>
          <w:del w:id="235" w:author="Alwyn Williams" w:date="2021-07-16T10:47:00Z"/>
          <w:color w:val="auto"/>
          <w:szCs w:val="22"/>
        </w:rPr>
      </w:pPr>
      <w:del w:id="236" w:author="Alwyn Williams" w:date="2021-07-16T10:47:00Z">
        <w:r w:rsidRPr="0082733F" w:rsidDel="0082733F">
          <w:rPr>
            <w:caps/>
          </w:rPr>
          <w:delText>4.1</w:delText>
        </w:r>
        <w:r w:rsidRPr="0082733F" w:rsidDel="0082733F">
          <w:rPr>
            <w:color w:val="auto"/>
            <w:szCs w:val="22"/>
          </w:rPr>
          <w:tab/>
        </w:r>
        <w:r w:rsidRPr="0082733F" w:rsidDel="0082733F">
          <w:delText>General</w:delText>
        </w:r>
        <w:r w:rsidRPr="0082733F" w:rsidDel="0082733F">
          <w:tab/>
        </w:r>
        <w:r w:rsidRPr="0082733F" w:rsidDel="0082733F">
          <w:fldChar w:fldCharType="begin"/>
        </w:r>
        <w:r w:rsidRPr="00D9563A" w:rsidDel="0082733F">
          <w:rPr>
            <w:rPrChange w:id="237" w:author="Alwyn Williams" w:date="2021-07-16T10:01:00Z">
              <w:rPr/>
            </w:rPrChange>
          </w:rPr>
          <w:delInstrText xml:space="preserve"> PAGEREF _Toc59452081 \h </w:delInstrText>
        </w:r>
        <w:r w:rsidRPr="00D9563A" w:rsidDel="0082733F">
          <w:rPr>
            <w:rPrChange w:id="238" w:author="Alwyn Williams" w:date="2021-07-16T10:01:00Z">
              <w:rPr/>
            </w:rPrChange>
          </w:rPr>
        </w:r>
        <w:r w:rsidRPr="00D9563A" w:rsidDel="0082733F">
          <w:rPr>
            <w:rPrChange w:id="239" w:author="Alwyn Williams" w:date="2021-07-16T10:01:00Z">
              <w:rPr/>
            </w:rPrChange>
          </w:rPr>
          <w:fldChar w:fldCharType="separate"/>
        </w:r>
        <w:r w:rsidRPr="0082733F" w:rsidDel="0082733F">
          <w:delText>6</w:delText>
        </w:r>
        <w:r w:rsidRPr="0082733F" w:rsidDel="0082733F">
          <w:fldChar w:fldCharType="end"/>
        </w:r>
      </w:del>
    </w:p>
    <w:p w14:paraId="5BA77A3A" w14:textId="5D3CACA8" w:rsidR="003E3A92" w:rsidRPr="0082733F" w:rsidDel="0082733F" w:rsidRDefault="003E3A92">
      <w:pPr>
        <w:pStyle w:val="TOC2"/>
        <w:rPr>
          <w:del w:id="240" w:author="Alwyn Williams" w:date="2021-07-16T10:47:00Z"/>
          <w:color w:val="auto"/>
          <w:szCs w:val="22"/>
        </w:rPr>
      </w:pPr>
      <w:del w:id="241" w:author="Alwyn Williams" w:date="2021-07-16T10:47:00Z">
        <w:r w:rsidRPr="0082733F" w:rsidDel="0082733F">
          <w:rPr>
            <w:caps/>
          </w:rPr>
          <w:delText>4.2</w:delText>
        </w:r>
        <w:r w:rsidRPr="0082733F" w:rsidDel="0082733F">
          <w:rPr>
            <w:color w:val="auto"/>
            <w:szCs w:val="22"/>
          </w:rPr>
          <w:tab/>
        </w:r>
        <w:r w:rsidRPr="0082733F" w:rsidDel="0082733F">
          <w:delText>A short description of the individual parts of the R0200 (E-200) series</w:delText>
        </w:r>
        <w:r w:rsidRPr="0082733F" w:rsidDel="0082733F">
          <w:tab/>
        </w:r>
        <w:r w:rsidRPr="0082733F" w:rsidDel="0082733F">
          <w:fldChar w:fldCharType="begin"/>
        </w:r>
        <w:r w:rsidRPr="00D9563A" w:rsidDel="0082733F">
          <w:rPr>
            <w:rPrChange w:id="242" w:author="Alwyn Williams" w:date="2021-07-16T10:01:00Z">
              <w:rPr/>
            </w:rPrChange>
          </w:rPr>
          <w:delInstrText xml:space="preserve"> PAGEREF _Toc59452082 \h </w:delInstrText>
        </w:r>
        <w:r w:rsidRPr="00D9563A" w:rsidDel="0082733F">
          <w:rPr>
            <w:rPrChange w:id="243" w:author="Alwyn Williams" w:date="2021-07-16T10:01:00Z">
              <w:rPr/>
            </w:rPrChange>
          </w:rPr>
        </w:r>
        <w:r w:rsidRPr="00D9563A" w:rsidDel="0082733F">
          <w:rPr>
            <w:rPrChange w:id="244" w:author="Alwyn Williams" w:date="2021-07-16T10:01:00Z">
              <w:rPr/>
            </w:rPrChange>
          </w:rPr>
          <w:fldChar w:fldCharType="separate"/>
        </w:r>
        <w:r w:rsidRPr="0082733F" w:rsidDel="0082733F">
          <w:delText>6</w:delText>
        </w:r>
        <w:r w:rsidRPr="0082733F" w:rsidDel="0082733F">
          <w:fldChar w:fldCharType="end"/>
        </w:r>
      </w:del>
    </w:p>
    <w:p w14:paraId="4308E91F" w14:textId="59A7E9E8" w:rsidR="003E3A92" w:rsidRPr="0082733F" w:rsidDel="0082733F" w:rsidRDefault="003E3A92">
      <w:pPr>
        <w:pStyle w:val="TOC2"/>
        <w:rPr>
          <w:del w:id="245" w:author="Alwyn Williams" w:date="2021-07-16T10:47:00Z"/>
          <w:color w:val="auto"/>
          <w:szCs w:val="22"/>
        </w:rPr>
      </w:pPr>
      <w:del w:id="246" w:author="Alwyn Williams" w:date="2021-07-16T10:47:00Z">
        <w:r w:rsidRPr="0082733F" w:rsidDel="0082733F">
          <w:rPr>
            <w:caps/>
          </w:rPr>
          <w:delText>4.3</w:delText>
        </w:r>
        <w:r w:rsidRPr="0082733F" w:rsidDel="0082733F">
          <w:rPr>
            <w:color w:val="auto"/>
            <w:szCs w:val="22"/>
          </w:rPr>
          <w:tab/>
        </w:r>
        <w:r w:rsidRPr="0082733F" w:rsidDel="0082733F">
          <w:delText>How to use the R02</w:delText>
        </w:r>
        <w:r w:rsidRPr="00D9563A" w:rsidDel="0082733F">
          <w:rPr>
            <w:rPrChange w:id="247" w:author="Alwyn Williams" w:date="2021-07-16T10:01:00Z">
              <w:rPr/>
            </w:rPrChange>
          </w:rPr>
          <w:delText>00 (E-200) series of Recommendations</w:delText>
        </w:r>
        <w:r w:rsidRPr="00D9563A" w:rsidDel="0082733F">
          <w:rPr>
            <w:rPrChange w:id="248" w:author="Alwyn Williams" w:date="2021-07-16T10:01:00Z">
              <w:rPr/>
            </w:rPrChange>
          </w:rPr>
          <w:tab/>
        </w:r>
        <w:r w:rsidRPr="0082733F" w:rsidDel="0082733F">
          <w:fldChar w:fldCharType="begin"/>
        </w:r>
        <w:r w:rsidRPr="00D9563A" w:rsidDel="0082733F">
          <w:rPr>
            <w:rPrChange w:id="249" w:author="Alwyn Williams" w:date="2021-07-16T10:01:00Z">
              <w:rPr/>
            </w:rPrChange>
          </w:rPr>
          <w:delInstrText xml:space="preserve"> PAGEREF _Toc59452083 \h </w:delInstrText>
        </w:r>
        <w:r w:rsidRPr="00D9563A" w:rsidDel="0082733F">
          <w:rPr>
            <w:rPrChange w:id="250" w:author="Alwyn Williams" w:date="2021-07-16T10:01:00Z">
              <w:rPr/>
            </w:rPrChange>
          </w:rPr>
        </w:r>
        <w:r w:rsidRPr="00D9563A" w:rsidDel="0082733F">
          <w:rPr>
            <w:rPrChange w:id="251" w:author="Alwyn Williams" w:date="2021-07-16T10:01:00Z">
              <w:rPr/>
            </w:rPrChange>
          </w:rPr>
          <w:fldChar w:fldCharType="separate"/>
        </w:r>
        <w:r w:rsidRPr="0082733F" w:rsidDel="0082733F">
          <w:delText>7</w:delText>
        </w:r>
        <w:r w:rsidRPr="0082733F" w:rsidDel="0082733F">
          <w:fldChar w:fldCharType="end"/>
        </w:r>
      </w:del>
    </w:p>
    <w:p w14:paraId="47E4333C" w14:textId="7C1E561D" w:rsidR="003E3A92" w:rsidRPr="0082733F" w:rsidDel="0082733F" w:rsidRDefault="003E3A92">
      <w:pPr>
        <w:pStyle w:val="TOC1"/>
        <w:rPr>
          <w:del w:id="252" w:author="Alwyn Williams" w:date="2021-07-16T10:47:00Z"/>
          <w:b w:val="0"/>
          <w:caps w:val="0"/>
          <w:color w:val="auto"/>
          <w:sz w:val="22"/>
          <w:szCs w:val="22"/>
        </w:rPr>
      </w:pPr>
      <w:del w:id="253" w:author="Alwyn Williams" w:date="2021-07-16T10:47:00Z">
        <w:r w:rsidRPr="0082733F" w:rsidDel="0082733F">
          <w:delText>5</w:delText>
        </w:r>
        <w:r w:rsidRPr="0082733F" w:rsidDel="0082733F">
          <w:rPr>
            <w:b w:val="0"/>
            <w:caps w:val="0"/>
            <w:color w:val="auto"/>
            <w:sz w:val="22"/>
            <w:szCs w:val="22"/>
          </w:rPr>
          <w:tab/>
        </w:r>
        <w:r w:rsidRPr="0082733F" w:rsidDel="0082733F">
          <w:delText>Index of selected topics</w:delText>
        </w:r>
        <w:r w:rsidRPr="0082733F" w:rsidDel="0082733F">
          <w:tab/>
        </w:r>
        <w:r w:rsidRPr="0082733F" w:rsidDel="0082733F">
          <w:fldChar w:fldCharType="begin"/>
        </w:r>
        <w:r w:rsidRPr="00D9563A" w:rsidDel="0082733F">
          <w:rPr>
            <w:rPrChange w:id="254" w:author="Alwyn Williams" w:date="2021-07-16T10:01:00Z">
              <w:rPr/>
            </w:rPrChange>
          </w:rPr>
          <w:delInstrText xml:space="preserve"> PAGEREF _Toc59452084 \h </w:delInstrText>
        </w:r>
        <w:r w:rsidRPr="00D9563A" w:rsidDel="0082733F">
          <w:rPr>
            <w:rPrChange w:id="255" w:author="Alwyn Williams" w:date="2021-07-16T10:01:00Z">
              <w:rPr/>
            </w:rPrChange>
          </w:rPr>
        </w:r>
        <w:r w:rsidRPr="00D9563A" w:rsidDel="0082733F">
          <w:rPr>
            <w:rPrChange w:id="256" w:author="Alwyn Williams" w:date="2021-07-16T10:01:00Z">
              <w:rPr/>
            </w:rPrChange>
          </w:rPr>
          <w:fldChar w:fldCharType="separate"/>
        </w:r>
        <w:r w:rsidRPr="0082733F" w:rsidDel="0082733F">
          <w:delText>8</w:delText>
        </w:r>
        <w:r w:rsidRPr="0082733F" w:rsidDel="0082733F">
          <w:fldChar w:fldCharType="end"/>
        </w:r>
      </w:del>
    </w:p>
    <w:p w14:paraId="188E70FF" w14:textId="7616815E" w:rsidR="003E3A92" w:rsidRPr="0082733F" w:rsidDel="0082733F" w:rsidRDefault="003E3A92">
      <w:pPr>
        <w:pStyle w:val="TOC1"/>
        <w:rPr>
          <w:del w:id="257" w:author="Alwyn Williams" w:date="2021-07-16T10:47:00Z"/>
          <w:b w:val="0"/>
          <w:caps w:val="0"/>
          <w:color w:val="auto"/>
          <w:sz w:val="22"/>
          <w:szCs w:val="22"/>
        </w:rPr>
      </w:pPr>
      <w:del w:id="258" w:author="Alwyn Williams" w:date="2021-07-16T10:47:00Z">
        <w:r w:rsidRPr="0082733F" w:rsidDel="0082733F">
          <w:delText>6</w:delText>
        </w:r>
        <w:r w:rsidRPr="0082733F" w:rsidDel="0082733F">
          <w:rPr>
            <w:b w:val="0"/>
            <w:caps w:val="0"/>
            <w:color w:val="auto"/>
            <w:sz w:val="22"/>
            <w:szCs w:val="22"/>
          </w:rPr>
          <w:tab/>
        </w:r>
        <w:r w:rsidRPr="0082733F" w:rsidDel="0082733F">
          <w:delText>Gene</w:delText>
        </w:r>
        <w:r w:rsidRPr="00D9563A" w:rsidDel="0082733F">
          <w:rPr>
            <w:rPrChange w:id="259" w:author="Alwyn Williams" w:date="2021-07-16T10:01:00Z">
              <w:rPr/>
            </w:rPrChange>
          </w:rPr>
          <w:delText>ral Definitions</w:delText>
        </w:r>
        <w:r w:rsidRPr="00D9563A" w:rsidDel="0082733F">
          <w:rPr>
            <w:rPrChange w:id="260" w:author="Alwyn Williams" w:date="2021-07-16T10:01:00Z">
              <w:rPr/>
            </w:rPrChange>
          </w:rPr>
          <w:tab/>
        </w:r>
        <w:r w:rsidRPr="0082733F" w:rsidDel="0082733F">
          <w:fldChar w:fldCharType="begin"/>
        </w:r>
        <w:r w:rsidRPr="00D9563A" w:rsidDel="0082733F">
          <w:rPr>
            <w:rPrChange w:id="261" w:author="Alwyn Williams" w:date="2021-07-16T10:01:00Z">
              <w:rPr/>
            </w:rPrChange>
          </w:rPr>
          <w:delInstrText xml:space="preserve"> PAGEREF _Toc59452085 \h </w:delInstrText>
        </w:r>
        <w:r w:rsidRPr="00D9563A" w:rsidDel="0082733F">
          <w:rPr>
            <w:rPrChange w:id="262" w:author="Alwyn Williams" w:date="2021-07-16T10:01:00Z">
              <w:rPr/>
            </w:rPrChange>
          </w:rPr>
        </w:r>
        <w:r w:rsidRPr="00D9563A" w:rsidDel="0082733F">
          <w:rPr>
            <w:rPrChange w:id="263" w:author="Alwyn Williams" w:date="2021-07-16T10:01:00Z">
              <w:rPr/>
            </w:rPrChange>
          </w:rPr>
          <w:fldChar w:fldCharType="separate"/>
        </w:r>
        <w:r w:rsidRPr="0082733F" w:rsidDel="0082733F">
          <w:delText>9</w:delText>
        </w:r>
        <w:r w:rsidRPr="0082733F" w:rsidDel="0082733F">
          <w:fldChar w:fldCharType="end"/>
        </w:r>
      </w:del>
    </w:p>
    <w:p w14:paraId="2B91A534" w14:textId="06A1B82E" w:rsidR="003E3A92" w:rsidRPr="0082733F" w:rsidDel="0082733F" w:rsidRDefault="003E3A92">
      <w:pPr>
        <w:pStyle w:val="TOC1"/>
        <w:rPr>
          <w:del w:id="264" w:author="Alwyn Williams" w:date="2021-07-16T10:47:00Z"/>
          <w:b w:val="0"/>
          <w:caps w:val="0"/>
          <w:color w:val="auto"/>
          <w:sz w:val="22"/>
          <w:szCs w:val="22"/>
        </w:rPr>
      </w:pPr>
      <w:del w:id="265" w:author="Alwyn Williams" w:date="2021-07-16T10:47:00Z">
        <w:r w:rsidRPr="0082733F" w:rsidDel="0082733F">
          <w:delText>7</w:delText>
        </w:r>
        <w:r w:rsidRPr="0082733F" w:rsidDel="0082733F">
          <w:rPr>
            <w:b w:val="0"/>
            <w:caps w:val="0"/>
            <w:color w:val="auto"/>
            <w:sz w:val="22"/>
            <w:szCs w:val="22"/>
          </w:rPr>
          <w:tab/>
        </w:r>
        <w:r w:rsidRPr="0082733F" w:rsidDel="0082733F">
          <w:delText>References</w:delText>
        </w:r>
        <w:r w:rsidRPr="0082733F" w:rsidDel="0082733F">
          <w:tab/>
        </w:r>
        <w:r w:rsidRPr="0082733F" w:rsidDel="0082733F">
          <w:fldChar w:fldCharType="begin"/>
        </w:r>
        <w:r w:rsidRPr="00D9563A" w:rsidDel="0082733F">
          <w:rPr>
            <w:rPrChange w:id="266" w:author="Alwyn Williams" w:date="2021-07-16T10:01:00Z">
              <w:rPr/>
            </w:rPrChange>
          </w:rPr>
          <w:delInstrText xml:space="preserve"> PAGEREF _Toc59452086 \h </w:delInstrText>
        </w:r>
        <w:r w:rsidRPr="00D9563A" w:rsidDel="0082733F">
          <w:rPr>
            <w:rPrChange w:id="267" w:author="Alwyn Williams" w:date="2021-07-16T10:01:00Z">
              <w:rPr/>
            </w:rPrChange>
          </w:rPr>
        </w:r>
        <w:r w:rsidRPr="00D9563A" w:rsidDel="0082733F">
          <w:rPr>
            <w:rPrChange w:id="268" w:author="Alwyn Williams" w:date="2021-07-16T10:01:00Z">
              <w:rPr/>
            </w:rPrChange>
          </w:rPr>
          <w:fldChar w:fldCharType="separate"/>
        </w:r>
        <w:r w:rsidRPr="0082733F" w:rsidDel="0082733F">
          <w:delText>9</w:delText>
        </w:r>
        <w:r w:rsidRPr="0082733F" w:rsidDel="0082733F">
          <w:fldChar w:fldCharType="end"/>
        </w:r>
      </w:del>
    </w:p>
    <w:p w14:paraId="5891B810" w14:textId="3D6B1DE6" w:rsidR="005A19E9" w:rsidRPr="004B5311" w:rsidDel="0082733F" w:rsidRDefault="003E3A92" w:rsidP="00A7333C">
      <w:pPr>
        <w:pStyle w:val="TOC1"/>
        <w:tabs>
          <w:tab w:val="left" w:pos="1418"/>
        </w:tabs>
        <w:rPr>
          <w:del w:id="269" w:author="Alwyn Williams" w:date="2021-07-16T10:47:00Z"/>
        </w:rPr>
      </w:pPr>
      <w:del w:id="270" w:author="Alwyn Williams" w:date="2021-07-16T10:47:00Z">
        <w:r w:rsidRPr="004B5311" w:rsidDel="0082733F">
          <w:fldChar w:fldCharType="end"/>
        </w:r>
      </w:del>
    </w:p>
    <w:p w14:paraId="1C3AAB7D" w14:textId="73F74DCA" w:rsidR="005A19E9" w:rsidRPr="0082733F" w:rsidDel="0082733F" w:rsidRDefault="005A19E9" w:rsidP="005A19E9">
      <w:pPr>
        <w:pStyle w:val="ListofFigures"/>
        <w:rPr>
          <w:del w:id="271" w:author="Alwyn Williams" w:date="2021-07-16T10:47:00Z"/>
        </w:rPr>
      </w:pPr>
      <w:del w:id="272" w:author="Alwyn Williams" w:date="2021-07-16T10:47:00Z">
        <w:r w:rsidRPr="0082733F" w:rsidDel="0082733F">
          <w:delText>List of Figures</w:delText>
        </w:r>
      </w:del>
    </w:p>
    <w:p w14:paraId="563DE62C" w14:textId="63CF5530" w:rsidR="00D77977" w:rsidRPr="004B5311" w:rsidDel="0082733F" w:rsidRDefault="00D77977">
      <w:pPr>
        <w:pStyle w:val="TableofFigures"/>
        <w:rPr>
          <w:del w:id="273" w:author="Alwyn Williams" w:date="2021-07-16T10:47:00Z"/>
          <w:i w:val="0"/>
          <w:color w:val="auto"/>
          <w:szCs w:val="22"/>
        </w:rPr>
      </w:pPr>
      <w:del w:id="274" w:author="Alwyn Williams" w:date="2021-07-16T10:47:00Z">
        <w:r w:rsidRPr="004B5311" w:rsidDel="0082733F">
          <w:rPr>
            <w:b/>
            <w:i w:val="0"/>
            <w:color w:val="00558C" w:themeColor="accent1"/>
            <w:sz w:val="24"/>
          </w:rPr>
          <w:fldChar w:fldCharType="begin"/>
        </w:r>
        <w:r w:rsidRPr="00D9563A" w:rsidDel="0082733F">
          <w:rPr>
            <w:b/>
            <w:i w:val="0"/>
            <w:color w:val="00558C" w:themeColor="accent1"/>
            <w:sz w:val="24"/>
            <w:rPrChange w:id="275" w:author="Alwyn Williams" w:date="2021-07-16T10:01:00Z">
              <w:rPr>
                <w:b/>
                <w:i w:val="0"/>
                <w:color w:val="00558C" w:themeColor="accent1"/>
                <w:sz w:val="24"/>
              </w:rPr>
            </w:rPrChange>
          </w:rPr>
          <w:delInstrText xml:space="preserve"> TOC \t "Figure caption,1" \c "Figure" </w:delInstrText>
        </w:r>
        <w:r w:rsidRPr="00D9563A" w:rsidDel="0082733F">
          <w:rPr>
            <w:b/>
            <w:i w:val="0"/>
            <w:color w:val="00558C" w:themeColor="accent1"/>
            <w:sz w:val="24"/>
            <w:rPrChange w:id="276" w:author="Alwyn Williams" w:date="2021-07-16T10:01:00Z">
              <w:rPr>
                <w:b/>
                <w:i w:val="0"/>
                <w:color w:val="00558C" w:themeColor="accent1"/>
                <w:sz w:val="24"/>
              </w:rPr>
            </w:rPrChange>
          </w:rPr>
          <w:fldChar w:fldCharType="separate"/>
        </w:r>
        <w:r w:rsidRPr="004B5311" w:rsidDel="0082733F">
          <w:delText>Figure 1</w:delText>
        </w:r>
        <w:r w:rsidRPr="0082733F" w:rsidDel="0082733F">
          <w:rPr>
            <w:i w:val="0"/>
            <w:color w:val="auto"/>
            <w:szCs w:val="22"/>
          </w:rPr>
          <w:tab/>
        </w:r>
        <w:r w:rsidRPr="0082733F" w:rsidDel="0082733F">
          <w:delText>Schematic of the R0200 (E-200) series of documents</w:delText>
        </w:r>
        <w:r w:rsidRPr="0082733F" w:rsidDel="0082733F">
          <w:tab/>
        </w:r>
        <w:r w:rsidRPr="004B5311" w:rsidDel="0082733F">
          <w:fldChar w:fldCharType="begin"/>
        </w:r>
        <w:r w:rsidRPr="00D9563A" w:rsidDel="0082733F">
          <w:rPr>
            <w:rPrChange w:id="277" w:author="Alwyn Williams" w:date="2021-07-16T10:01:00Z">
              <w:rPr/>
            </w:rPrChange>
          </w:rPr>
          <w:delInstrText xml:space="preserve"> PAGEREF _Toc59451970 \h </w:delInstrText>
        </w:r>
        <w:r w:rsidRPr="00D9563A" w:rsidDel="0082733F">
          <w:rPr>
            <w:rPrChange w:id="278" w:author="Alwyn Williams" w:date="2021-07-16T10:01:00Z">
              <w:rPr/>
            </w:rPrChange>
          </w:rPr>
        </w:r>
        <w:r w:rsidRPr="00D9563A" w:rsidDel="0082733F">
          <w:rPr>
            <w:rPrChange w:id="279" w:author="Alwyn Williams" w:date="2021-07-16T10:01:00Z">
              <w:rPr/>
            </w:rPrChange>
          </w:rPr>
          <w:fldChar w:fldCharType="separate"/>
        </w:r>
        <w:r w:rsidRPr="0082733F" w:rsidDel="0082733F">
          <w:delText>8</w:delText>
        </w:r>
        <w:r w:rsidRPr="0082733F" w:rsidDel="0082733F">
          <w:fldChar w:fldCharType="end"/>
        </w:r>
      </w:del>
    </w:p>
    <w:p w14:paraId="2EA795DD" w14:textId="49D91FEF" w:rsidR="005A19E9" w:rsidRPr="004B5311" w:rsidDel="0082733F" w:rsidRDefault="00D77977" w:rsidP="005A19E9">
      <w:pPr>
        <w:pStyle w:val="BodyText"/>
        <w:rPr>
          <w:del w:id="280" w:author="Alwyn Williams" w:date="2021-07-16T10:47:00Z"/>
        </w:rPr>
      </w:pPr>
      <w:del w:id="281" w:author="Alwyn Williams" w:date="2021-07-16T10:47:00Z">
        <w:r w:rsidRPr="004B5311" w:rsidDel="0082733F">
          <w:rPr>
            <w:rFonts w:eastAsiaTheme="minorEastAsia"/>
            <w:b/>
            <w:i/>
            <w:noProof/>
            <w:color w:val="00558C" w:themeColor="accent1"/>
            <w:sz w:val="24"/>
            <w:szCs w:val="24"/>
            <w:lang w:eastAsia="en-GB"/>
          </w:rPr>
          <w:fldChar w:fldCharType="end"/>
        </w:r>
      </w:del>
    </w:p>
    <w:p w14:paraId="19B3BAD6" w14:textId="65224F4A" w:rsidR="00920E23" w:rsidRPr="0082733F" w:rsidRDefault="00920E23" w:rsidP="00920E23">
      <w:pPr>
        <w:pStyle w:val="BodyText"/>
      </w:pPr>
    </w:p>
    <w:p w14:paraId="1F136D06" w14:textId="77777777" w:rsidR="005A19E9" w:rsidRPr="0082733F" w:rsidRDefault="005A19E9" w:rsidP="005A19E9">
      <w:pPr>
        <w:pStyle w:val="BodyText"/>
      </w:pPr>
    </w:p>
    <w:p w14:paraId="474A4B62" w14:textId="77777777" w:rsidR="00995229" w:rsidRPr="00D9563A" w:rsidRDefault="00995229" w:rsidP="005A19E9">
      <w:pPr>
        <w:pStyle w:val="BodyText"/>
        <w:rPr>
          <w:rPrChange w:id="282" w:author="Alwyn Williams" w:date="2021-07-16T10:01:00Z">
            <w:rPr/>
          </w:rPrChange>
        </w:rPr>
        <w:sectPr w:rsidR="00995229" w:rsidRPr="00D9563A" w:rsidSect="0083218D">
          <w:headerReference w:type="even" r:id="rId24"/>
          <w:headerReference w:type="default" r:id="rId25"/>
          <w:headerReference w:type="first" r:id="rId26"/>
          <w:pgSz w:w="11906" w:h="16838" w:code="9"/>
          <w:pgMar w:top="567" w:right="794" w:bottom="567" w:left="907" w:header="850" w:footer="850" w:gutter="0"/>
          <w:cols w:space="708"/>
          <w:docGrid w:linePitch="360"/>
        </w:sectPr>
      </w:pPr>
    </w:p>
    <w:p w14:paraId="63A4C9EA" w14:textId="50E582CE" w:rsidR="00A2327D" w:rsidRPr="00D9563A" w:rsidRDefault="00A2327D" w:rsidP="00A7333C">
      <w:pPr>
        <w:pStyle w:val="AnnextitleHead1"/>
        <w:rPr>
          <w:rPrChange w:id="283" w:author="Alwyn Williams" w:date="2021-07-16T10:01:00Z">
            <w:rPr/>
          </w:rPrChange>
        </w:rPr>
      </w:pPr>
      <w:bookmarkStart w:id="284" w:name="_Toc59452074"/>
      <w:bookmarkStart w:id="285" w:name="_Toc213976516"/>
      <w:commentRangeStart w:id="286"/>
      <w:r w:rsidRPr="00D9563A">
        <w:rPr>
          <w:rPrChange w:id="287" w:author="Alwyn Williams" w:date="2021-07-16T10:01:00Z">
            <w:rPr/>
          </w:rPrChange>
        </w:rPr>
        <w:lastRenderedPageBreak/>
        <w:t>MARINE SIGNAL LIGHTS - PART 0 – OVERVIEW</w:t>
      </w:r>
      <w:bookmarkEnd w:id="284"/>
    </w:p>
    <w:p w14:paraId="63E5E0F5" w14:textId="391B33F3" w:rsidR="00A64089" w:rsidRPr="00D9563A" w:rsidRDefault="00A64089" w:rsidP="0045168F">
      <w:pPr>
        <w:pStyle w:val="Heading1"/>
        <w:rPr>
          <w:rPrChange w:id="288" w:author="Alwyn Williams" w:date="2021-07-16T10:01:00Z">
            <w:rPr/>
          </w:rPrChange>
        </w:rPr>
      </w:pPr>
      <w:bookmarkStart w:id="289" w:name="_Toc59452075"/>
      <w:r w:rsidRPr="00D9563A">
        <w:rPr>
          <w:rPrChange w:id="290" w:author="Alwyn Williams" w:date="2021-07-16T10:01:00Z">
            <w:rPr/>
          </w:rPrChange>
        </w:rPr>
        <w:t>Introduction</w:t>
      </w:r>
      <w:bookmarkEnd w:id="285"/>
      <w:bookmarkEnd w:id="289"/>
    </w:p>
    <w:p w14:paraId="0C0EC620" w14:textId="77777777" w:rsidR="0045168F" w:rsidRPr="00D9563A" w:rsidRDefault="0045168F" w:rsidP="0045168F">
      <w:pPr>
        <w:pStyle w:val="Heading1separatationline"/>
        <w:rPr>
          <w:rPrChange w:id="291" w:author="Alwyn Williams" w:date="2021-07-16T10:01:00Z">
            <w:rPr/>
          </w:rPrChange>
        </w:rPr>
      </w:pPr>
    </w:p>
    <w:p w14:paraId="04F40753" w14:textId="77777777" w:rsidR="00A64089" w:rsidRPr="00D9563A" w:rsidRDefault="00A64089">
      <w:pPr>
        <w:pStyle w:val="Heading2"/>
        <w:rPr>
          <w:rPrChange w:id="292" w:author="Alwyn Williams" w:date="2021-07-16T10:01:00Z">
            <w:rPr/>
          </w:rPrChange>
        </w:rPr>
      </w:pPr>
      <w:bookmarkStart w:id="293" w:name="_Toc213976517"/>
      <w:bookmarkStart w:id="294" w:name="_Toc59452076"/>
      <w:r w:rsidRPr="00D9563A">
        <w:rPr>
          <w:rPrChange w:id="295" w:author="Alwyn Williams" w:date="2021-07-16T10:01:00Z">
            <w:rPr/>
          </w:rPrChange>
        </w:rPr>
        <w:t>Background</w:t>
      </w:r>
      <w:bookmarkEnd w:id="293"/>
      <w:bookmarkEnd w:id="294"/>
    </w:p>
    <w:p w14:paraId="68D6633E" w14:textId="77777777" w:rsidR="0045168F" w:rsidRPr="00D9563A" w:rsidRDefault="0045168F" w:rsidP="0045168F">
      <w:pPr>
        <w:pStyle w:val="Heading2separationline"/>
        <w:rPr>
          <w:rPrChange w:id="296" w:author="Alwyn Williams" w:date="2021-07-16T10:01:00Z">
            <w:rPr/>
          </w:rPrChange>
        </w:rPr>
      </w:pPr>
    </w:p>
    <w:p w14:paraId="20C9B958" w14:textId="3AC01DEA" w:rsidR="00A64089" w:rsidRPr="00D9563A" w:rsidRDefault="00A64089" w:rsidP="00A64089">
      <w:pPr>
        <w:pStyle w:val="BodyText"/>
        <w:rPr>
          <w:rPrChange w:id="297" w:author="Alwyn Williams" w:date="2021-07-16T10:01:00Z">
            <w:rPr/>
          </w:rPrChange>
        </w:rPr>
      </w:pPr>
      <w:r w:rsidRPr="00D9563A">
        <w:rPr>
          <w:lang w:eastAsia="de-DE"/>
          <w:rPrChange w:id="298" w:author="Alwyn Williams" w:date="2021-07-16T10:01:00Z">
            <w:rPr>
              <w:lang w:eastAsia="de-DE"/>
            </w:rPr>
          </w:rPrChange>
        </w:rPr>
        <w:t>Mariners of all times have needed Visual Aids to Navigation.  The first application of a system of signal lights for navigational purposes is believed to have been made for maritime purposes. AtoN t</w:t>
      </w:r>
      <w:r w:rsidRPr="00D9563A">
        <w:rPr>
          <w:rPrChange w:id="299" w:author="Alwyn Williams" w:date="2021-07-16T10:01:00Z">
            <w:rPr/>
          </w:rPrChange>
        </w:rPr>
        <w:t>echnology developed over time and major developments in light sources and optics had been achieved before the beginning of the 20</w:t>
      </w:r>
      <w:r w:rsidRPr="00D9563A">
        <w:rPr>
          <w:vertAlign w:val="superscript"/>
          <w:rPrChange w:id="300" w:author="Alwyn Williams" w:date="2021-07-16T10:01:00Z">
            <w:rPr>
              <w:vertAlign w:val="superscript"/>
            </w:rPr>
          </w:rPrChange>
        </w:rPr>
        <w:t>th</w:t>
      </w:r>
      <w:r w:rsidRPr="00D9563A">
        <w:rPr>
          <w:rPrChange w:id="301" w:author="Alwyn Williams" w:date="2021-07-16T10:01:00Z">
            <w:rPr/>
          </w:rPrChange>
        </w:rPr>
        <w:t xml:space="preserve"> Century.  A lot of investigation in physics, meteorology and physiology were carried out for marine lights and later the results were used e.g.</w:t>
      </w:r>
      <w:r w:rsidR="00D77977" w:rsidRPr="00D9563A">
        <w:rPr>
          <w:rPrChange w:id="302" w:author="Alwyn Williams" w:date="2021-07-16T10:01:00Z">
            <w:rPr/>
          </w:rPrChange>
        </w:rPr>
        <w:t>,</w:t>
      </w:r>
      <w:r w:rsidRPr="00D9563A">
        <w:rPr>
          <w:rPrChange w:id="303" w:author="Alwyn Williams" w:date="2021-07-16T10:01:00Z">
            <w:rPr/>
          </w:rPrChange>
        </w:rPr>
        <w:t xml:space="preserve"> for railroad and aeronautical lights.</w:t>
      </w:r>
    </w:p>
    <w:p w14:paraId="75D835AA" w14:textId="6AF7864F" w:rsidR="00A64089" w:rsidRPr="00D9563A" w:rsidRDefault="00A64089" w:rsidP="00A64089">
      <w:pPr>
        <w:pStyle w:val="BodyText"/>
        <w:rPr>
          <w:rPrChange w:id="304" w:author="Alwyn Williams" w:date="2021-07-16T10:01:00Z">
            <w:rPr/>
          </w:rPrChange>
        </w:rPr>
      </w:pPr>
      <w:r w:rsidRPr="00D9563A">
        <w:rPr>
          <w:rPrChange w:id="305" w:author="Alwyn Williams" w:date="2021-07-16T10:01:00Z">
            <w:rPr/>
          </w:rPrChange>
        </w:rPr>
        <w:t>Throughout its 50 years history IALA has provided guidance on both engineering aspects and management aspects of Aids to Navigation to its members.  Consequently</w:t>
      </w:r>
      <w:r w:rsidR="00A13826" w:rsidRPr="00D9563A">
        <w:rPr>
          <w:rPrChange w:id="306" w:author="Alwyn Williams" w:date="2021-07-16T10:01:00Z">
            <w:rPr/>
          </w:rPrChange>
        </w:rPr>
        <w:t>,</w:t>
      </w:r>
      <w:r w:rsidRPr="00D9563A">
        <w:rPr>
          <w:rPrChange w:id="307" w:author="Alwyn Williams" w:date="2021-07-16T10:01:00Z">
            <w:rPr/>
          </w:rPrChange>
        </w:rPr>
        <w:t xml:space="preserve"> IALA has published numerous recommendations and guidelines on the technical aspects of visual aids.  The number of relevant documents has made it increasingly complicated for members to get a thorough understanding of the basic theory and recommended methods and mathematical models used.  Furthermore</w:t>
      </w:r>
      <w:r w:rsidR="00A13826" w:rsidRPr="00D9563A">
        <w:rPr>
          <w:rPrChange w:id="308" w:author="Alwyn Williams" w:date="2021-07-16T10:01:00Z">
            <w:rPr/>
          </w:rPrChange>
        </w:rPr>
        <w:t>,</w:t>
      </w:r>
      <w:r w:rsidRPr="00D9563A">
        <w:rPr>
          <w:rPrChange w:id="309" w:author="Alwyn Williams" w:date="2021-07-16T10:01:00Z">
            <w:rPr/>
          </w:rPrChange>
        </w:rPr>
        <w:t xml:space="preserve"> the developments in light source technologies (e.g.</w:t>
      </w:r>
      <w:r w:rsidR="00A13826" w:rsidRPr="00D9563A">
        <w:rPr>
          <w:rPrChange w:id="310" w:author="Alwyn Williams" w:date="2021-07-16T10:01:00Z">
            <w:rPr/>
          </w:rPrChange>
        </w:rPr>
        <w:t>,</w:t>
      </w:r>
      <w:r w:rsidRPr="00D9563A">
        <w:rPr>
          <w:rPrChange w:id="311" w:author="Alwyn Williams" w:date="2021-07-16T10:01:00Z">
            <w:rPr/>
          </w:rPrChange>
        </w:rPr>
        <w:t xml:space="preserve"> Light Emitting Diodes) has revealed some shortcomings of the model recommended for calculating effective intensity, definition of colour region and in the same way the method of colour measurement and luminous intensity measurement.</w:t>
      </w:r>
    </w:p>
    <w:p w14:paraId="028FACA7" w14:textId="77777777" w:rsidR="00A64089" w:rsidRPr="00D9563A" w:rsidRDefault="00A64089" w:rsidP="00A64089">
      <w:pPr>
        <w:pStyle w:val="BodyText"/>
        <w:rPr>
          <w:rPrChange w:id="312" w:author="Alwyn Williams" w:date="2021-07-16T10:01:00Z">
            <w:rPr/>
          </w:rPrChange>
        </w:rPr>
      </w:pPr>
      <w:r w:rsidRPr="00D9563A">
        <w:rPr>
          <w:rPrChange w:id="313" w:author="Alwyn Williams" w:date="2021-07-16T10:01:00Z">
            <w:rPr/>
          </w:rPrChange>
        </w:rPr>
        <w:t>This development has led to the need to review and amalgamate a number of IALA documents into one set of interrelated documents, making it easier for members to acquire relevant information on various aspects of visual aids to navigation.</w:t>
      </w:r>
    </w:p>
    <w:p w14:paraId="5CDF39BD" w14:textId="7374BE2C" w:rsidR="00A64089" w:rsidRPr="00D9563A" w:rsidDel="004B5311" w:rsidRDefault="00A64089" w:rsidP="0045168F">
      <w:pPr>
        <w:pStyle w:val="Heading2"/>
        <w:rPr>
          <w:del w:id="314" w:author="Alwyn Williams" w:date="2021-07-16T10:10:00Z"/>
          <w:rPrChange w:id="315" w:author="Alwyn Williams" w:date="2021-07-16T10:01:00Z">
            <w:rPr>
              <w:del w:id="316" w:author="Alwyn Williams" w:date="2021-07-16T10:10:00Z"/>
            </w:rPr>
          </w:rPrChange>
        </w:rPr>
      </w:pPr>
      <w:bookmarkStart w:id="317" w:name="_Toc213976518"/>
      <w:bookmarkStart w:id="318" w:name="_Toc59452077"/>
      <w:del w:id="319" w:author="Alwyn Williams" w:date="2021-07-16T10:10:00Z">
        <w:r w:rsidRPr="00D9563A" w:rsidDel="004B5311">
          <w:rPr>
            <w:rPrChange w:id="320" w:author="Alwyn Williams" w:date="2021-07-16T10:01:00Z">
              <w:rPr/>
            </w:rPrChange>
          </w:rPr>
          <w:delText>Superseded documents</w:delText>
        </w:r>
        <w:bookmarkEnd w:id="317"/>
        <w:bookmarkEnd w:id="318"/>
      </w:del>
    </w:p>
    <w:p w14:paraId="490B672A" w14:textId="3CB64A34" w:rsidR="0045168F" w:rsidRPr="00D9563A" w:rsidDel="004B5311" w:rsidRDefault="0045168F" w:rsidP="0045168F">
      <w:pPr>
        <w:pStyle w:val="Heading2separationline"/>
        <w:rPr>
          <w:del w:id="321" w:author="Alwyn Williams" w:date="2021-07-16T10:10:00Z"/>
          <w:rPrChange w:id="322" w:author="Alwyn Williams" w:date="2021-07-16T10:01:00Z">
            <w:rPr>
              <w:del w:id="323" w:author="Alwyn Williams" w:date="2021-07-16T10:10:00Z"/>
            </w:rPr>
          </w:rPrChange>
        </w:rPr>
      </w:pPr>
    </w:p>
    <w:p w14:paraId="7AB6F4E8" w14:textId="78D67930" w:rsidR="00A64089" w:rsidRPr="00D9563A" w:rsidDel="004B5311" w:rsidRDefault="00A64089" w:rsidP="00A64089">
      <w:pPr>
        <w:pStyle w:val="BodyText"/>
        <w:rPr>
          <w:del w:id="324" w:author="Alwyn Williams" w:date="2021-07-16T10:10:00Z"/>
          <w:rPrChange w:id="325" w:author="Alwyn Williams" w:date="2021-07-16T10:01:00Z">
            <w:rPr>
              <w:del w:id="326" w:author="Alwyn Williams" w:date="2021-07-16T10:10:00Z"/>
            </w:rPr>
          </w:rPrChange>
        </w:rPr>
      </w:pPr>
      <w:del w:id="327" w:author="Alwyn Williams" w:date="2021-07-16T10:10:00Z">
        <w:r w:rsidRPr="00D9563A" w:rsidDel="004B5311">
          <w:rPr>
            <w:rPrChange w:id="328" w:author="Alwyn Williams" w:date="2021-07-16T10:01:00Z">
              <w:rPr/>
            </w:rPrChange>
          </w:rPr>
          <w:delText>This series of recommendations supersede the following IALA recommendations:</w:delText>
        </w:r>
      </w:del>
    </w:p>
    <w:p w14:paraId="57DE52AE" w14:textId="1B18850A" w:rsidR="00A64089" w:rsidRPr="00D9563A" w:rsidDel="004B5311" w:rsidRDefault="00A64089" w:rsidP="0045168F">
      <w:pPr>
        <w:pStyle w:val="Bulletannexindented"/>
        <w:rPr>
          <w:del w:id="329" w:author="Alwyn Williams" w:date="2021-07-16T10:10:00Z"/>
          <w:lang w:val="en-GB"/>
          <w:rPrChange w:id="330" w:author="Alwyn Williams" w:date="2021-07-16T10:01:00Z">
            <w:rPr>
              <w:del w:id="331" w:author="Alwyn Williams" w:date="2021-07-16T10:10:00Z"/>
              <w:lang w:val="en-US"/>
            </w:rPr>
          </w:rPrChange>
        </w:rPr>
      </w:pPr>
      <w:del w:id="332" w:author="Alwyn Williams" w:date="2021-07-16T10:10:00Z">
        <w:r w:rsidRPr="00D9563A" w:rsidDel="004B5311">
          <w:rPr>
            <w:lang w:val="en-GB"/>
            <w:rPrChange w:id="333" w:author="Alwyn Williams" w:date="2021-07-16T10:01:00Z">
              <w:rPr>
                <w:lang w:val="en-US"/>
              </w:rPr>
            </w:rPrChange>
          </w:rPr>
          <w:delText xml:space="preserve">IALA Recommendation for the </w:delText>
        </w:r>
        <w:r w:rsidRPr="004B5311" w:rsidDel="004B5311">
          <w:rPr>
            <w:lang w:val="en-GB"/>
          </w:rPr>
          <w:delText>colours</w:delText>
        </w:r>
        <w:r w:rsidRPr="00D9563A" w:rsidDel="004B5311">
          <w:rPr>
            <w:lang w:val="en-GB"/>
            <w:rPrChange w:id="334" w:author="Alwyn Williams" w:date="2021-07-16T10:01:00Z">
              <w:rPr>
                <w:lang w:val="en-US"/>
              </w:rPr>
            </w:rPrChange>
          </w:rPr>
          <w:delText xml:space="preserve"> of light signals on aids to navigation (Dec. 1977);</w:delText>
        </w:r>
      </w:del>
    </w:p>
    <w:p w14:paraId="0716B45B" w14:textId="4535B787" w:rsidR="00A64089" w:rsidRPr="00D9563A" w:rsidDel="004B5311" w:rsidRDefault="00A64089" w:rsidP="0045168F">
      <w:pPr>
        <w:pStyle w:val="Bulletannexindented"/>
        <w:rPr>
          <w:del w:id="335" w:author="Alwyn Williams" w:date="2021-07-16T10:10:00Z"/>
          <w:lang w:val="en-GB"/>
          <w:rPrChange w:id="336" w:author="Alwyn Williams" w:date="2021-07-16T10:01:00Z">
            <w:rPr>
              <w:del w:id="337" w:author="Alwyn Williams" w:date="2021-07-16T10:10:00Z"/>
              <w:lang w:val="en-US"/>
            </w:rPr>
          </w:rPrChange>
        </w:rPr>
      </w:pPr>
      <w:del w:id="338" w:author="Alwyn Williams" w:date="2021-07-16T10:10:00Z">
        <w:r w:rsidRPr="00D9563A" w:rsidDel="004B5311">
          <w:rPr>
            <w:lang w:val="en-GB"/>
            <w:rPrChange w:id="339" w:author="Alwyn Williams" w:date="2021-07-16T10:01:00Z">
              <w:rPr>
                <w:lang w:val="en-US"/>
              </w:rPr>
            </w:rPrChange>
          </w:rPr>
          <w:delText>IALA Recommendation on the determination of the luminous intensity of a marine aid to navigation light (Dec. 1977);</w:delText>
        </w:r>
      </w:del>
    </w:p>
    <w:p w14:paraId="0D11C40E" w14:textId="68081C0C" w:rsidR="00A64089" w:rsidRPr="00D9563A" w:rsidDel="004B5311" w:rsidRDefault="00A64089" w:rsidP="0045168F">
      <w:pPr>
        <w:pStyle w:val="Bulletannexindented"/>
        <w:rPr>
          <w:del w:id="340" w:author="Alwyn Williams" w:date="2021-07-16T10:10:00Z"/>
          <w:lang w:val="en-GB"/>
          <w:rPrChange w:id="341" w:author="Alwyn Williams" w:date="2021-07-16T10:01:00Z">
            <w:rPr>
              <w:del w:id="342" w:author="Alwyn Williams" w:date="2021-07-16T10:10:00Z"/>
              <w:lang w:val="en-US"/>
            </w:rPr>
          </w:rPrChange>
        </w:rPr>
      </w:pPr>
      <w:del w:id="343" w:author="Alwyn Williams" w:date="2021-07-16T10:10:00Z">
        <w:r w:rsidRPr="00D9563A" w:rsidDel="004B5311">
          <w:rPr>
            <w:lang w:val="en-GB"/>
            <w:rPrChange w:id="344" w:author="Alwyn Williams" w:date="2021-07-16T10:01:00Z">
              <w:rPr>
                <w:lang w:val="en-US"/>
              </w:rPr>
            </w:rPrChange>
          </w:rPr>
          <w:delText>IALA Recommendation on the calculation of the effective intensity of a rhythmic light (Nov. 1980);</w:delText>
        </w:r>
      </w:del>
    </w:p>
    <w:p w14:paraId="7D9AFB03" w14:textId="12C77366" w:rsidR="00A64089" w:rsidRPr="00D9563A" w:rsidDel="004B5311" w:rsidRDefault="00A64089" w:rsidP="0045168F">
      <w:pPr>
        <w:pStyle w:val="Bulletannexindented"/>
        <w:rPr>
          <w:del w:id="345" w:author="Alwyn Williams" w:date="2021-07-16T10:10:00Z"/>
          <w:lang w:val="en-GB"/>
          <w:rPrChange w:id="346" w:author="Alwyn Williams" w:date="2021-07-16T10:01:00Z">
            <w:rPr>
              <w:del w:id="347" w:author="Alwyn Williams" w:date="2021-07-16T10:10:00Z"/>
              <w:lang w:val="en-US"/>
            </w:rPr>
          </w:rPrChange>
        </w:rPr>
      </w:pPr>
      <w:del w:id="348" w:author="Alwyn Williams" w:date="2021-07-16T10:10:00Z">
        <w:r w:rsidRPr="00D9563A" w:rsidDel="004B5311">
          <w:rPr>
            <w:lang w:val="en-GB"/>
            <w:rPrChange w:id="349" w:author="Alwyn Williams" w:date="2021-07-16T10:01:00Z">
              <w:rPr>
                <w:lang w:val="en-US"/>
              </w:rPr>
            </w:rPrChange>
          </w:rPr>
          <w:delText>Draft IALA Recommendation E-122 on the photometry of marine aids to navigation signal lights (Oct 2004);</w:delText>
        </w:r>
      </w:del>
    </w:p>
    <w:p w14:paraId="3D9CAF8E" w14:textId="2377D8F3" w:rsidR="00A64089" w:rsidRPr="00D9563A" w:rsidDel="004B5311" w:rsidRDefault="00A64089" w:rsidP="0045168F">
      <w:pPr>
        <w:pStyle w:val="Bulletannexindented"/>
        <w:rPr>
          <w:del w:id="350" w:author="Alwyn Williams" w:date="2021-07-16T10:10:00Z"/>
          <w:lang w:val="en-GB"/>
          <w:rPrChange w:id="351" w:author="Alwyn Williams" w:date="2021-07-16T10:01:00Z">
            <w:rPr>
              <w:del w:id="352" w:author="Alwyn Williams" w:date="2021-07-16T10:10:00Z"/>
              <w:lang w:val="en-US"/>
            </w:rPr>
          </w:rPrChange>
        </w:rPr>
      </w:pPr>
      <w:del w:id="353" w:author="Alwyn Williams" w:date="2021-07-16T10:10:00Z">
        <w:r w:rsidRPr="00D9563A" w:rsidDel="004B5311">
          <w:rPr>
            <w:lang w:val="en-GB"/>
            <w:rPrChange w:id="354" w:author="Alwyn Williams" w:date="2021-07-16T10:01:00Z">
              <w:rPr>
                <w:lang w:val="en-US"/>
              </w:rPr>
            </w:rPrChange>
          </w:rPr>
          <w:delText>Recommendation for the notation of luminous intensity and range of lights (1966);</w:delText>
        </w:r>
        <w:r w:rsidR="00A13826" w:rsidRPr="00D9563A" w:rsidDel="004B5311">
          <w:rPr>
            <w:lang w:val="en-GB"/>
            <w:rPrChange w:id="355" w:author="Alwyn Williams" w:date="2021-07-16T10:01:00Z">
              <w:rPr>
                <w:lang w:val="en-US"/>
              </w:rPr>
            </w:rPrChange>
          </w:rPr>
          <w:delText xml:space="preserve"> and</w:delText>
        </w:r>
      </w:del>
    </w:p>
    <w:p w14:paraId="3F07B207" w14:textId="43444EC0" w:rsidR="00A64089" w:rsidRPr="00D9563A" w:rsidDel="004B5311" w:rsidRDefault="00A64089" w:rsidP="0045168F">
      <w:pPr>
        <w:pStyle w:val="Bulletannexindented"/>
        <w:rPr>
          <w:del w:id="356" w:author="Alwyn Williams" w:date="2021-07-16T10:10:00Z"/>
          <w:lang w:val="en-GB"/>
          <w:rPrChange w:id="357" w:author="Alwyn Williams" w:date="2021-07-16T10:01:00Z">
            <w:rPr>
              <w:del w:id="358" w:author="Alwyn Williams" w:date="2021-07-16T10:10:00Z"/>
              <w:lang w:val="en-US"/>
            </w:rPr>
          </w:rPrChange>
        </w:rPr>
      </w:pPr>
      <w:del w:id="359" w:author="Alwyn Williams" w:date="2021-07-16T10:10:00Z">
        <w:r w:rsidRPr="00D9563A" w:rsidDel="004B5311">
          <w:rPr>
            <w:lang w:val="en-GB"/>
            <w:rPrChange w:id="360" w:author="Alwyn Williams" w:date="2021-07-16T10:01:00Z">
              <w:rPr>
                <w:lang w:val="en-US"/>
              </w:rPr>
            </w:rPrChange>
          </w:rPr>
          <w:delText>Recommendation for a definition of the nominal daytime range of maritime signal lights intended for the guidance of shipping by day (1974).</w:delText>
        </w:r>
      </w:del>
    </w:p>
    <w:p w14:paraId="25458F69" w14:textId="25818A06" w:rsidR="00A64089" w:rsidRPr="0082733F" w:rsidDel="004B5311" w:rsidRDefault="00A64089" w:rsidP="00A64089">
      <w:pPr>
        <w:pStyle w:val="BodyText"/>
        <w:rPr>
          <w:del w:id="361" w:author="Alwyn Williams" w:date="2021-07-16T10:10:00Z"/>
        </w:rPr>
      </w:pPr>
      <w:del w:id="362" w:author="Alwyn Williams" w:date="2021-07-16T10:10:00Z">
        <w:r w:rsidRPr="004B5311" w:rsidDel="004B5311">
          <w:delText>The content of the abovementioned recommendations has been updated and amalgamated into this new series of recommendation.</w:delText>
        </w:r>
      </w:del>
    </w:p>
    <w:p w14:paraId="789B72F4" w14:textId="3A1F7161" w:rsidR="00A64089" w:rsidRPr="00D9563A" w:rsidRDefault="00A64089" w:rsidP="0045168F">
      <w:pPr>
        <w:pStyle w:val="Heading1"/>
        <w:rPr>
          <w:rPrChange w:id="363" w:author="Alwyn Williams" w:date="2021-07-16T10:01:00Z">
            <w:rPr/>
          </w:rPrChange>
        </w:rPr>
      </w:pPr>
      <w:bookmarkStart w:id="364" w:name="_Toc213976519"/>
      <w:bookmarkStart w:id="365" w:name="_Toc59452078"/>
      <w:r w:rsidRPr="00D9563A">
        <w:rPr>
          <w:rPrChange w:id="366" w:author="Alwyn Williams" w:date="2021-07-16T10:01:00Z">
            <w:rPr/>
          </w:rPrChange>
        </w:rPr>
        <w:t xml:space="preserve">Scope of the </w:t>
      </w:r>
      <w:r w:rsidR="00C10190" w:rsidRPr="00D9563A">
        <w:rPr>
          <w:rPrChange w:id="367" w:author="Alwyn Williams" w:date="2021-07-16T10:01:00Z">
            <w:rPr/>
          </w:rPrChange>
        </w:rPr>
        <w:t>R0200 (</w:t>
      </w:r>
      <w:r w:rsidRPr="00D9563A">
        <w:rPr>
          <w:rPrChange w:id="368" w:author="Alwyn Williams" w:date="2021-07-16T10:01:00Z">
            <w:rPr/>
          </w:rPrChange>
        </w:rPr>
        <w:t>E-200</w:t>
      </w:r>
      <w:r w:rsidR="00C10190" w:rsidRPr="00D9563A">
        <w:rPr>
          <w:rPrChange w:id="369" w:author="Alwyn Williams" w:date="2021-07-16T10:01:00Z">
            <w:rPr/>
          </w:rPrChange>
        </w:rPr>
        <w:t>)</w:t>
      </w:r>
      <w:r w:rsidRPr="00D9563A">
        <w:rPr>
          <w:rPrChange w:id="370" w:author="Alwyn Williams" w:date="2021-07-16T10:01:00Z">
            <w:rPr/>
          </w:rPrChange>
        </w:rPr>
        <w:t xml:space="preserve"> series or recommendations</w:t>
      </w:r>
      <w:bookmarkEnd w:id="364"/>
      <w:bookmarkEnd w:id="365"/>
    </w:p>
    <w:p w14:paraId="0EB0283F" w14:textId="77777777" w:rsidR="0045168F" w:rsidRPr="00D9563A" w:rsidRDefault="0045168F" w:rsidP="0045168F">
      <w:pPr>
        <w:pStyle w:val="Heading1separatationline"/>
        <w:rPr>
          <w:rPrChange w:id="371" w:author="Alwyn Williams" w:date="2021-07-16T10:01:00Z">
            <w:rPr/>
          </w:rPrChange>
        </w:rPr>
      </w:pPr>
    </w:p>
    <w:p w14:paraId="7E95E33D" w14:textId="6A3BA76C" w:rsidR="00A64089" w:rsidRPr="00D9563A" w:rsidRDefault="00A64089" w:rsidP="00A64089">
      <w:pPr>
        <w:pStyle w:val="BodyText"/>
        <w:rPr>
          <w:rPrChange w:id="372" w:author="Alwyn Williams" w:date="2021-07-16T10:01:00Z">
            <w:rPr/>
          </w:rPrChange>
        </w:rPr>
      </w:pPr>
      <w:r w:rsidRPr="00D9563A">
        <w:rPr>
          <w:rPrChange w:id="373" w:author="Alwyn Williams" w:date="2021-07-16T10:01:00Z">
            <w:rPr/>
          </w:rPrChange>
        </w:rPr>
        <w:t xml:space="preserve">The </w:t>
      </w:r>
      <w:r w:rsidR="00C10190" w:rsidRPr="00D9563A">
        <w:rPr>
          <w:rPrChange w:id="374" w:author="Alwyn Williams" w:date="2021-07-16T10:01:00Z">
            <w:rPr/>
          </w:rPrChange>
        </w:rPr>
        <w:t>R0200 (</w:t>
      </w:r>
      <w:r w:rsidRPr="00D9563A">
        <w:rPr>
          <w:rPrChange w:id="375" w:author="Alwyn Williams" w:date="2021-07-16T10:01:00Z">
            <w:rPr/>
          </w:rPrChange>
        </w:rPr>
        <w:t>E-200</w:t>
      </w:r>
      <w:r w:rsidR="00C10190" w:rsidRPr="00D9563A">
        <w:rPr>
          <w:rPrChange w:id="376" w:author="Alwyn Williams" w:date="2021-07-16T10:01:00Z">
            <w:rPr/>
          </w:rPrChange>
        </w:rPr>
        <w:t>)</w:t>
      </w:r>
      <w:r w:rsidRPr="00D9563A">
        <w:rPr>
          <w:rPrChange w:id="377" w:author="Alwyn Williams" w:date="2021-07-16T10:01:00Z">
            <w:rPr/>
          </w:rPrChange>
        </w:rPr>
        <w:t xml:space="preserve"> series of recommendations gives guidance on the recommended basic characteristics of marine signal lights i.e.</w:t>
      </w:r>
      <w:r w:rsidR="00A13826" w:rsidRPr="00D9563A">
        <w:rPr>
          <w:rPrChange w:id="378" w:author="Alwyn Williams" w:date="2021-07-16T10:01:00Z">
            <w:rPr/>
          </w:rPrChange>
        </w:rPr>
        <w:t>,</w:t>
      </w:r>
      <w:r w:rsidRPr="00D9563A">
        <w:rPr>
          <w:rPrChange w:id="379" w:author="Alwyn Williams" w:date="2021-07-16T10:01:00Z">
            <w:rPr/>
          </w:rPrChange>
        </w:rPr>
        <w:t xml:space="preserve"> luminous intensity (brightness), spectral properties (colour), how to measure or estimate their angular, temporal and colour characteristics and how to estimate how well the signal is perceived by the mariner from a distance.</w:t>
      </w:r>
    </w:p>
    <w:p w14:paraId="573B8AE1" w14:textId="269FEF79" w:rsidR="00A64089" w:rsidRPr="00D9563A" w:rsidDel="006C01ED" w:rsidRDefault="00A64089" w:rsidP="00A64089">
      <w:pPr>
        <w:pStyle w:val="BodyText"/>
        <w:rPr>
          <w:del w:id="380" w:author="Alwyn Williams" w:date="2021-07-16T10:23:00Z"/>
          <w:rPrChange w:id="381" w:author="Alwyn Williams" w:date="2021-07-16T10:01:00Z">
            <w:rPr>
              <w:del w:id="382" w:author="Alwyn Williams" w:date="2021-07-16T10:23:00Z"/>
            </w:rPr>
          </w:rPrChange>
        </w:rPr>
      </w:pPr>
      <w:r w:rsidRPr="00D9563A">
        <w:rPr>
          <w:rPrChange w:id="383" w:author="Alwyn Williams" w:date="2021-07-16T10:01:00Z">
            <w:rPr/>
          </w:rPrChange>
        </w:rPr>
        <w:t>This series of recommendations does not give guidance on the technical design of marine signal lights, their operation or management.</w:t>
      </w:r>
    </w:p>
    <w:p w14:paraId="65A9D1E0" w14:textId="3D896DFE" w:rsidR="0045168F" w:rsidRPr="00D9563A" w:rsidRDefault="0045168F" w:rsidP="006C01ED">
      <w:pPr>
        <w:pStyle w:val="BodyText"/>
        <w:rPr>
          <w:rFonts w:asciiTheme="majorHAnsi" w:eastAsiaTheme="majorEastAsia" w:hAnsiTheme="majorHAnsi" w:cstheme="majorBidi"/>
          <w:b/>
          <w:bCs/>
          <w:caps/>
          <w:color w:val="009FDF"/>
          <w:sz w:val="28"/>
          <w:szCs w:val="24"/>
          <w:rPrChange w:id="384" w:author="Alwyn Williams" w:date="2021-07-16T10:01:00Z">
            <w:rPr>
              <w:rFonts w:asciiTheme="majorHAnsi" w:eastAsiaTheme="majorEastAsia" w:hAnsiTheme="majorHAnsi" w:cstheme="majorBidi"/>
              <w:b/>
              <w:bCs/>
              <w:caps/>
              <w:color w:val="009FDF"/>
              <w:sz w:val="28"/>
              <w:szCs w:val="24"/>
            </w:rPr>
          </w:rPrChange>
        </w:rPr>
        <w:pPrChange w:id="385" w:author="Alwyn Williams" w:date="2021-07-16T10:23:00Z">
          <w:pPr>
            <w:spacing w:after="200" w:line="276" w:lineRule="auto"/>
          </w:pPr>
        </w:pPrChange>
      </w:pPr>
      <w:bookmarkStart w:id="386" w:name="_Toc213976520"/>
      <w:del w:id="387" w:author="Alwyn Williams" w:date="2021-07-16T10:22:00Z">
        <w:r w:rsidRPr="00D9563A" w:rsidDel="006C01ED">
          <w:rPr>
            <w:rPrChange w:id="388" w:author="Alwyn Williams" w:date="2021-07-16T10:01:00Z">
              <w:rPr/>
            </w:rPrChange>
          </w:rPr>
          <w:br w:type="page"/>
        </w:r>
      </w:del>
    </w:p>
    <w:p w14:paraId="224BACFC" w14:textId="26E2390F" w:rsidR="00A64089" w:rsidRPr="00D9563A" w:rsidRDefault="00A64089" w:rsidP="0045168F">
      <w:pPr>
        <w:pStyle w:val="Heading1"/>
        <w:rPr>
          <w:rPrChange w:id="389" w:author="Alwyn Williams" w:date="2021-07-16T10:01:00Z">
            <w:rPr/>
          </w:rPrChange>
        </w:rPr>
      </w:pPr>
      <w:bookmarkStart w:id="390" w:name="_Toc59452079"/>
      <w:r w:rsidRPr="00D9563A">
        <w:rPr>
          <w:rPrChange w:id="391" w:author="Alwyn Williams" w:date="2021-07-16T10:01:00Z">
            <w:rPr/>
          </w:rPrChange>
        </w:rPr>
        <w:t>Purpose of this document</w:t>
      </w:r>
      <w:bookmarkEnd w:id="386"/>
      <w:bookmarkEnd w:id="390"/>
    </w:p>
    <w:p w14:paraId="1704ABB1" w14:textId="77777777" w:rsidR="0045168F" w:rsidRPr="00D9563A" w:rsidRDefault="0045168F" w:rsidP="0045168F">
      <w:pPr>
        <w:pStyle w:val="Heading1separatationline"/>
        <w:rPr>
          <w:rPrChange w:id="392" w:author="Alwyn Williams" w:date="2021-07-16T10:01:00Z">
            <w:rPr/>
          </w:rPrChange>
        </w:rPr>
      </w:pPr>
    </w:p>
    <w:p w14:paraId="4C3811D1" w14:textId="36597EC8" w:rsidR="00A64089" w:rsidRPr="0082733F" w:rsidRDefault="00A64089" w:rsidP="00A64089">
      <w:pPr>
        <w:pStyle w:val="BodyText"/>
      </w:pPr>
      <w:r w:rsidRPr="00D9563A">
        <w:rPr>
          <w:rPrChange w:id="393" w:author="Alwyn Williams" w:date="2021-07-16T10:01:00Z">
            <w:rPr/>
          </w:rPrChange>
        </w:rPr>
        <w:t xml:space="preserve">The purpose of this first part of the </w:t>
      </w:r>
      <w:r w:rsidR="00C10190" w:rsidRPr="00D9563A">
        <w:rPr>
          <w:rPrChange w:id="394" w:author="Alwyn Williams" w:date="2021-07-16T10:01:00Z">
            <w:rPr/>
          </w:rPrChange>
        </w:rPr>
        <w:t>R0200 (</w:t>
      </w:r>
      <w:r w:rsidRPr="00D9563A">
        <w:rPr>
          <w:rPrChange w:id="395" w:author="Alwyn Williams" w:date="2021-07-16T10:01:00Z">
            <w:rPr/>
          </w:rPrChange>
        </w:rPr>
        <w:t>E-200</w:t>
      </w:r>
      <w:r w:rsidR="00C10190" w:rsidRPr="00D9563A">
        <w:rPr>
          <w:rPrChange w:id="396" w:author="Alwyn Williams" w:date="2021-07-16T10:01:00Z">
            <w:rPr/>
          </w:rPrChange>
        </w:rPr>
        <w:t>)</w:t>
      </w:r>
      <w:r w:rsidRPr="00D9563A">
        <w:rPr>
          <w:rPrChange w:id="397" w:author="Alwyn Williams" w:date="2021-07-16T10:01:00Z">
            <w:rPr/>
          </w:rPrChange>
        </w:rPr>
        <w:t xml:space="preserve"> series of recommendations is to give some background information and an overview of the recommendations in the series as well as to give guidance to readers on where to find specific topics.</w:t>
      </w:r>
      <w:commentRangeEnd w:id="286"/>
      <w:r w:rsidR="0082733F">
        <w:rPr>
          <w:rStyle w:val="CommentReference"/>
        </w:rPr>
        <w:commentReference w:id="286"/>
      </w:r>
    </w:p>
    <w:p w14:paraId="1E1069B3" w14:textId="4D3664F2" w:rsidR="00A64089" w:rsidRPr="00D9563A" w:rsidRDefault="00A64089" w:rsidP="0045168F">
      <w:pPr>
        <w:pStyle w:val="Heading1"/>
        <w:rPr>
          <w:rPrChange w:id="398" w:author="Alwyn Williams" w:date="2021-07-16T10:01:00Z">
            <w:rPr/>
          </w:rPrChange>
        </w:rPr>
      </w:pPr>
      <w:bookmarkStart w:id="399" w:name="_Toc213976521"/>
      <w:bookmarkStart w:id="400" w:name="_Toc59452080"/>
      <w:commentRangeStart w:id="401"/>
      <w:r w:rsidRPr="0082733F">
        <w:t xml:space="preserve">Overview of the </w:t>
      </w:r>
      <w:r w:rsidR="00C10190" w:rsidRPr="00D9563A">
        <w:rPr>
          <w:rPrChange w:id="402" w:author="Alwyn Williams" w:date="2021-07-16T10:01:00Z">
            <w:rPr/>
          </w:rPrChange>
        </w:rPr>
        <w:t>R0200 (</w:t>
      </w:r>
      <w:r w:rsidRPr="00D9563A">
        <w:rPr>
          <w:rPrChange w:id="403" w:author="Alwyn Williams" w:date="2021-07-16T10:01:00Z">
            <w:rPr/>
          </w:rPrChange>
        </w:rPr>
        <w:t>E-200</w:t>
      </w:r>
      <w:r w:rsidR="00C10190" w:rsidRPr="00D9563A">
        <w:rPr>
          <w:rPrChange w:id="404" w:author="Alwyn Williams" w:date="2021-07-16T10:01:00Z">
            <w:rPr/>
          </w:rPrChange>
        </w:rPr>
        <w:t>)</w:t>
      </w:r>
      <w:r w:rsidRPr="00D9563A">
        <w:rPr>
          <w:rPrChange w:id="405" w:author="Alwyn Williams" w:date="2021-07-16T10:01:00Z">
            <w:rPr/>
          </w:rPrChange>
        </w:rPr>
        <w:t xml:space="preserve"> series of Recommendations</w:t>
      </w:r>
      <w:bookmarkEnd w:id="399"/>
      <w:bookmarkEnd w:id="400"/>
    </w:p>
    <w:p w14:paraId="499B8023" w14:textId="77777777" w:rsidR="0045168F" w:rsidRPr="00D9563A" w:rsidRDefault="0045168F" w:rsidP="0045168F">
      <w:pPr>
        <w:pStyle w:val="Heading1separatationline"/>
        <w:rPr>
          <w:rPrChange w:id="406" w:author="Alwyn Williams" w:date="2021-07-16T10:01:00Z">
            <w:rPr/>
          </w:rPrChange>
        </w:rPr>
      </w:pPr>
    </w:p>
    <w:p w14:paraId="76B3CBA5" w14:textId="77777777" w:rsidR="00A64089" w:rsidRPr="00D9563A" w:rsidRDefault="00A64089" w:rsidP="0045168F">
      <w:pPr>
        <w:pStyle w:val="Heading2"/>
        <w:rPr>
          <w:rPrChange w:id="407" w:author="Alwyn Williams" w:date="2021-07-16T10:01:00Z">
            <w:rPr/>
          </w:rPrChange>
        </w:rPr>
      </w:pPr>
      <w:bookmarkStart w:id="408" w:name="_Toc213976522"/>
      <w:bookmarkStart w:id="409" w:name="_Toc59452081"/>
      <w:r w:rsidRPr="00D9563A">
        <w:rPr>
          <w:rPrChange w:id="410" w:author="Alwyn Williams" w:date="2021-07-16T10:01:00Z">
            <w:rPr/>
          </w:rPrChange>
        </w:rPr>
        <w:t>General</w:t>
      </w:r>
      <w:bookmarkEnd w:id="408"/>
      <w:bookmarkEnd w:id="409"/>
    </w:p>
    <w:p w14:paraId="25C5AC71" w14:textId="77777777" w:rsidR="0045168F" w:rsidRPr="00D9563A" w:rsidRDefault="0045168F" w:rsidP="0045168F">
      <w:pPr>
        <w:pStyle w:val="Heading2separationline"/>
        <w:rPr>
          <w:rPrChange w:id="411" w:author="Alwyn Williams" w:date="2021-07-16T10:01:00Z">
            <w:rPr/>
          </w:rPrChange>
        </w:rPr>
      </w:pPr>
    </w:p>
    <w:p w14:paraId="6A986E0D" w14:textId="77777777" w:rsidR="00A64089" w:rsidRPr="00D9563A" w:rsidRDefault="00A64089" w:rsidP="00A64089">
      <w:pPr>
        <w:pStyle w:val="BodyText"/>
        <w:rPr>
          <w:rPrChange w:id="412" w:author="Alwyn Williams" w:date="2021-07-16T10:01:00Z">
            <w:rPr/>
          </w:rPrChange>
        </w:rPr>
      </w:pPr>
      <w:r w:rsidRPr="00D9563A">
        <w:rPr>
          <w:rPrChange w:id="413" w:author="Alwyn Williams" w:date="2021-07-16T10:01:00Z">
            <w:rPr/>
          </w:rPrChange>
        </w:rPr>
        <w:t>The series consists of:</w:t>
      </w:r>
    </w:p>
    <w:p w14:paraId="74C2E553" w14:textId="77777777" w:rsidR="00A64089" w:rsidRPr="00D9563A" w:rsidRDefault="00A64089" w:rsidP="00A7333C">
      <w:pPr>
        <w:pStyle w:val="Bullet1-recommendation"/>
        <w:rPr>
          <w:lang w:eastAsia="de-DE"/>
          <w:rPrChange w:id="414" w:author="Alwyn Williams" w:date="2021-07-16T10:01:00Z">
            <w:rPr>
              <w:lang w:eastAsia="de-DE"/>
            </w:rPr>
          </w:rPrChange>
        </w:rPr>
      </w:pPr>
      <w:r w:rsidRPr="00D9563A">
        <w:rPr>
          <w:lang w:eastAsia="de-DE"/>
          <w:rPrChange w:id="415" w:author="Alwyn Williams" w:date="2021-07-16T10:01:00Z">
            <w:rPr>
              <w:lang w:eastAsia="de-DE"/>
            </w:rPr>
          </w:rPrChange>
        </w:rPr>
        <w:t>Part 0 – Overview</w:t>
      </w:r>
    </w:p>
    <w:p w14:paraId="73E4A3F9" w14:textId="77777777" w:rsidR="00A64089" w:rsidRPr="00D9563A" w:rsidRDefault="00A64089" w:rsidP="00A7333C">
      <w:pPr>
        <w:pStyle w:val="Bullet1-recommendation"/>
        <w:rPr>
          <w:lang w:eastAsia="de-DE"/>
          <w:rPrChange w:id="416" w:author="Alwyn Williams" w:date="2021-07-16T10:01:00Z">
            <w:rPr>
              <w:lang w:eastAsia="de-DE"/>
            </w:rPr>
          </w:rPrChange>
        </w:rPr>
      </w:pPr>
      <w:r w:rsidRPr="00D9563A">
        <w:rPr>
          <w:lang w:eastAsia="de-DE"/>
          <w:rPrChange w:id="417" w:author="Alwyn Williams" w:date="2021-07-16T10:01:00Z">
            <w:rPr>
              <w:lang w:eastAsia="de-DE"/>
            </w:rPr>
          </w:rPrChange>
        </w:rPr>
        <w:t>Part 1 – Colour</w:t>
      </w:r>
    </w:p>
    <w:p w14:paraId="25738D5B" w14:textId="1E830DF6" w:rsidR="00A64089" w:rsidRPr="00D9563A" w:rsidRDefault="00A64089" w:rsidP="00A7333C">
      <w:pPr>
        <w:pStyle w:val="Bullet1-recommendation"/>
        <w:rPr>
          <w:lang w:eastAsia="de-DE"/>
          <w:rPrChange w:id="418" w:author="Alwyn Williams" w:date="2021-07-16T10:01:00Z">
            <w:rPr>
              <w:lang w:eastAsia="de-DE"/>
            </w:rPr>
          </w:rPrChange>
        </w:rPr>
      </w:pPr>
      <w:r w:rsidRPr="00D9563A">
        <w:rPr>
          <w:lang w:eastAsia="de-DE"/>
          <w:rPrChange w:id="419" w:author="Alwyn Williams" w:date="2021-07-16T10:01:00Z">
            <w:rPr>
              <w:lang w:eastAsia="de-DE"/>
            </w:rPr>
          </w:rPrChange>
        </w:rPr>
        <w:t>Part 2 – Calculation, Definition and Notation of Luminous Range</w:t>
      </w:r>
    </w:p>
    <w:p w14:paraId="5D02A650" w14:textId="77777777" w:rsidR="00A64089" w:rsidRPr="00D9563A" w:rsidRDefault="00A64089" w:rsidP="00A7333C">
      <w:pPr>
        <w:pStyle w:val="Bullet1-recommendation"/>
        <w:rPr>
          <w:lang w:eastAsia="de-DE"/>
          <w:rPrChange w:id="420" w:author="Alwyn Williams" w:date="2021-07-16T10:01:00Z">
            <w:rPr>
              <w:lang w:eastAsia="de-DE"/>
            </w:rPr>
          </w:rPrChange>
        </w:rPr>
      </w:pPr>
      <w:r w:rsidRPr="00D9563A">
        <w:rPr>
          <w:lang w:eastAsia="de-DE"/>
          <w:rPrChange w:id="421" w:author="Alwyn Williams" w:date="2021-07-16T10:01:00Z">
            <w:rPr>
              <w:lang w:eastAsia="de-DE"/>
            </w:rPr>
          </w:rPrChange>
        </w:rPr>
        <w:t>Part 3 – Measurement</w:t>
      </w:r>
    </w:p>
    <w:p w14:paraId="49B32520" w14:textId="77777777" w:rsidR="00A64089" w:rsidRPr="00D9563A" w:rsidRDefault="00A64089" w:rsidP="00A7333C">
      <w:pPr>
        <w:pStyle w:val="Bullet1-recommendation"/>
        <w:rPr>
          <w:lang w:eastAsia="de-DE"/>
          <w:rPrChange w:id="422" w:author="Alwyn Williams" w:date="2021-07-16T10:01:00Z">
            <w:rPr>
              <w:lang w:eastAsia="de-DE"/>
            </w:rPr>
          </w:rPrChange>
        </w:rPr>
      </w:pPr>
      <w:r w:rsidRPr="00D9563A">
        <w:rPr>
          <w:lang w:eastAsia="de-DE"/>
          <w:rPrChange w:id="423" w:author="Alwyn Williams" w:date="2021-07-16T10:01:00Z">
            <w:rPr>
              <w:lang w:eastAsia="de-DE"/>
            </w:rPr>
          </w:rPrChange>
        </w:rPr>
        <w:t>Part 4 – Determination and Calculation of Effective Intensity</w:t>
      </w:r>
    </w:p>
    <w:p w14:paraId="78A42333" w14:textId="77777777" w:rsidR="00A64089" w:rsidRPr="0082733F" w:rsidRDefault="00A64089" w:rsidP="00A7333C">
      <w:pPr>
        <w:pStyle w:val="Bullet1-recommendation"/>
        <w:rPr>
          <w:lang w:eastAsia="de-DE"/>
        </w:rPr>
      </w:pPr>
      <w:r w:rsidRPr="00D9563A">
        <w:rPr>
          <w:lang w:eastAsia="de-DE"/>
          <w:rPrChange w:id="424" w:author="Alwyn Williams" w:date="2021-07-16T10:01:00Z">
            <w:rPr>
              <w:lang w:eastAsia="de-DE"/>
            </w:rPr>
          </w:rPrChange>
        </w:rPr>
        <w:lastRenderedPageBreak/>
        <w:t>Part 5 – Estimation of the Performance of Optical Apparatus</w:t>
      </w:r>
      <w:commentRangeEnd w:id="401"/>
      <w:r w:rsidR="00C44FBA">
        <w:rPr>
          <w:rStyle w:val="CommentReference"/>
        </w:rPr>
        <w:commentReference w:id="401"/>
      </w:r>
    </w:p>
    <w:p w14:paraId="4BE74EEB" w14:textId="7D116EA1" w:rsidR="00A64089" w:rsidRPr="00D9563A" w:rsidRDefault="00A64089" w:rsidP="0045168F">
      <w:pPr>
        <w:pStyle w:val="Heading2"/>
        <w:rPr>
          <w:rPrChange w:id="425" w:author="Alwyn Williams" w:date="2021-07-16T10:01:00Z">
            <w:rPr/>
          </w:rPrChange>
        </w:rPr>
      </w:pPr>
      <w:bookmarkStart w:id="426" w:name="_Toc213976523"/>
      <w:bookmarkStart w:id="427" w:name="_Toc59452082"/>
      <w:commentRangeStart w:id="428"/>
      <w:r w:rsidRPr="0082733F">
        <w:t xml:space="preserve">A short description of the individual parts of the </w:t>
      </w:r>
      <w:r w:rsidR="00C10190" w:rsidRPr="00D9563A">
        <w:rPr>
          <w:rPrChange w:id="429" w:author="Alwyn Williams" w:date="2021-07-16T10:01:00Z">
            <w:rPr/>
          </w:rPrChange>
        </w:rPr>
        <w:t>R0200 (</w:t>
      </w:r>
      <w:r w:rsidRPr="00D9563A">
        <w:rPr>
          <w:rPrChange w:id="430" w:author="Alwyn Williams" w:date="2021-07-16T10:01:00Z">
            <w:rPr/>
          </w:rPrChange>
        </w:rPr>
        <w:t>E-200</w:t>
      </w:r>
      <w:r w:rsidR="00C10190" w:rsidRPr="00D9563A">
        <w:rPr>
          <w:rPrChange w:id="431" w:author="Alwyn Williams" w:date="2021-07-16T10:01:00Z">
            <w:rPr/>
          </w:rPrChange>
        </w:rPr>
        <w:t>)</w:t>
      </w:r>
      <w:r w:rsidRPr="00D9563A">
        <w:rPr>
          <w:rPrChange w:id="432" w:author="Alwyn Williams" w:date="2021-07-16T10:01:00Z">
            <w:rPr/>
          </w:rPrChange>
        </w:rPr>
        <w:t xml:space="preserve"> series</w:t>
      </w:r>
      <w:bookmarkEnd w:id="426"/>
      <w:bookmarkEnd w:id="427"/>
    </w:p>
    <w:p w14:paraId="326C2A3C" w14:textId="77777777" w:rsidR="0045168F" w:rsidRPr="00D9563A" w:rsidRDefault="0045168F" w:rsidP="0045168F">
      <w:pPr>
        <w:pStyle w:val="Heading2separationline"/>
        <w:rPr>
          <w:rPrChange w:id="433" w:author="Alwyn Williams" w:date="2021-07-16T10:01:00Z">
            <w:rPr/>
          </w:rPrChange>
        </w:rPr>
      </w:pPr>
    </w:p>
    <w:p w14:paraId="03CB5CB9" w14:textId="77777777" w:rsidR="00A64089" w:rsidRPr="00D9563A" w:rsidRDefault="00A64089" w:rsidP="00A64089">
      <w:pPr>
        <w:pStyle w:val="BodyText"/>
        <w:rPr>
          <w:rPrChange w:id="434" w:author="Alwyn Williams" w:date="2021-07-16T10:01:00Z">
            <w:rPr/>
          </w:rPrChange>
        </w:rPr>
      </w:pPr>
      <w:r w:rsidRPr="00D9563A">
        <w:rPr>
          <w:i/>
          <w:rPrChange w:id="435" w:author="Alwyn Williams" w:date="2021-07-16T10:01:00Z">
            <w:rPr>
              <w:i/>
            </w:rPr>
          </w:rPrChange>
        </w:rPr>
        <w:t>Part 0 – Overview</w:t>
      </w:r>
      <w:r w:rsidRPr="00D9563A">
        <w:rPr>
          <w:rPrChange w:id="436" w:author="Alwyn Williams" w:date="2021-07-16T10:01:00Z">
            <w:rPr/>
          </w:rPrChange>
        </w:rPr>
        <w:t xml:space="preserve"> (this document) gives some background information and an overview of the recommendations in the series as well as to give guidance to readers on where to find specific topics.</w:t>
      </w:r>
    </w:p>
    <w:p w14:paraId="2BB0E665" w14:textId="77777777" w:rsidR="00A64089" w:rsidRPr="00D9563A" w:rsidRDefault="00A64089" w:rsidP="00A64089">
      <w:pPr>
        <w:pStyle w:val="BodyText"/>
        <w:rPr>
          <w:rPrChange w:id="437" w:author="Alwyn Williams" w:date="2021-07-16T10:01:00Z">
            <w:rPr/>
          </w:rPrChange>
        </w:rPr>
      </w:pPr>
      <w:r w:rsidRPr="00D9563A">
        <w:rPr>
          <w:i/>
          <w:rPrChange w:id="438" w:author="Alwyn Williams" w:date="2021-07-16T10:01:00Z">
            <w:rPr>
              <w:i/>
            </w:rPr>
          </w:rPrChange>
        </w:rPr>
        <w:t>Part 1 – Colour</w:t>
      </w:r>
      <w:r w:rsidRPr="00D9563A">
        <w:rPr>
          <w:rPrChange w:id="439" w:author="Alwyn Williams" w:date="2021-07-16T10:01:00Z">
            <w:rPr/>
          </w:rPrChange>
        </w:rPr>
        <w:t xml:space="preserve"> describes the recommended spectral characteristics i.e. recommended colour chromaticity regions of marine signal lights.  Information on how and why these regions have been adjusted is given and about risk of colour confusion.  A new recommended chromaticity region for blue lights is defined and some guidance on the use of blue lights is given.</w:t>
      </w:r>
    </w:p>
    <w:p w14:paraId="3C838B94" w14:textId="77777777" w:rsidR="00A64089" w:rsidRPr="00D9563A" w:rsidRDefault="00A64089" w:rsidP="00A64089">
      <w:pPr>
        <w:pStyle w:val="BodyText"/>
        <w:rPr>
          <w:rPrChange w:id="440" w:author="Alwyn Williams" w:date="2021-07-16T10:01:00Z">
            <w:rPr/>
          </w:rPrChange>
        </w:rPr>
      </w:pPr>
      <w:r w:rsidRPr="00D9563A">
        <w:rPr>
          <w:i/>
          <w:rPrChange w:id="441" w:author="Alwyn Williams" w:date="2021-07-16T10:01:00Z">
            <w:rPr>
              <w:i/>
            </w:rPr>
          </w:rPrChange>
        </w:rPr>
        <w:t>Part 2 –Calculation, Definition and Notation of Luminous Range</w:t>
      </w:r>
      <w:r w:rsidRPr="00D9563A">
        <w:rPr>
          <w:rPrChange w:id="442" w:author="Alwyn Williams" w:date="2021-07-16T10:01:00Z">
            <w:rPr/>
          </w:rPrChange>
        </w:rPr>
        <w:t xml:space="preserve"> describes how the illumination at the eye of an observer varies with distance and how to quantify Luminous Range.  A definition of Luminous Range is given as well as criteria for calculating Nominal Range.  The necessary formulae to be used for these calculations are described.  Factors to be consider in the design of range of marine signals lights are presented.  These are useful when calculating the nominal range of an existing light as well as when calculating the required luminous intensity of a new light with a given required range.</w:t>
      </w:r>
    </w:p>
    <w:p w14:paraId="1D8E9345" w14:textId="77777777" w:rsidR="00A64089" w:rsidRPr="00D9563A" w:rsidRDefault="00A64089" w:rsidP="00A64089">
      <w:pPr>
        <w:pStyle w:val="BodyText"/>
        <w:rPr>
          <w:rPrChange w:id="443" w:author="Alwyn Williams" w:date="2021-07-16T10:01:00Z">
            <w:rPr/>
          </w:rPrChange>
        </w:rPr>
      </w:pPr>
      <w:r w:rsidRPr="00D9563A">
        <w:rPr>
          <w:i/>
          <w:rPrChange w:id="444" w:author="Alwyn Williams" w:date="2021-07-16T10:01:00Z">
            <w:rPr>
              <w:i/>
            </w:rPr>
          </w:rPrChange>
        </w:rPr>
        <w:t>Part 3 – Measurement</w:t>
      </w:r>
      <w:r w:rsidRPr="00D9563A">
        <w:rPr>
          <w:rPrChange w:id="445" w:author="Alwyn Williams" w:date="2021-07-16T10:01:00Z">
            <w:rPr/>
          </w:rPrChange>
        </w:rPr>
        <w:t xml:space="preserve"> describes the recommended principles for measuring photometric and colorimetric characteristics of marine signal lights.  Recommendations are given on laboratory procedures and equipment as well as details of methods such as zero length photometry, outdoor </w:t>
      </w:r>
      <w:proofErr w:type="spellStart"/>
      <w:r w:rsidRPr="00D9563A">
        <w:rPr>
          <w:rPrChange w:id="446" w:author="Alwyn Williams" w:date="2021-07-16T10:01:00Z">
            <w:rPr/>
          </w:rPrChange>
        </w:rPr>
        <w:t>tele</w:t>
      </w:r>
      <w:r w:rsidRPr="00D9563A">
        <w:rPr>
          <w:rPrChange w:id="447" w:author="Alwyn Williams" w:date="2021-07-16T10:01:00Z">
            <w:rPr/>
          </w:rPrChange>
        </w:rPr>
        <w:softHyphen/>
        <w:t>photometry</w:t>
      </w:r>
      <w:proofErr w:type="spellEnd"/>
      <w:r w:rsidRPr="00D9563A">
        <w:rPr>
          <w:rPrChange w:id="448" w:author="Alwyn Williams" w:date="2021-07-16T10:01:00Z">
            <w:rPr/>
          </w:rPrChange>
        </w:rPr>
        <w:t xml:space="preserve">, </w:t>
      </w:r>
      <w:proofErr w:type="spellStart"/>
      <w:r w:rsidRPr="00D9563A">
        <w:rPr>
          <w:rPrChange w:id="449" w:author="Alwyn Williams" w:date="2021-07-16T10:01:00Z">
            <w:rPr/>
          </w:rPrChange>
        </w:rPr>
        <w:t>tristimulus</w:t>
      </w:r>
      <w:proofErr w:type="spellEnd"/>
      <w:r w:rsidRPr="00D9563A">
        <w:rPr>
          <w:rPrChange w:id="450" w:author="Alwyn Williams" w:date="2021-07-16T10:01:00Z">
            <w:rPr/>
          </w:rPrChange>
        </w:rPr>
        <w:t xml:space="preserve"> </w:t>
      </w:r>
      <w:proofErr w:type="spellStart"/>
      <w:r w:rsidRPr="00D9563A">
        <w:rPr>
          <w:rPrChange w:id="451" w:author="Alwyn Williams" w:date="2021-07-16T10:01:00Z">
            <w:rPr/>
          </w:rPrChange>
        </w:rPr>
        <w:t>colorimetry</w:t>
      </w:r>
      <w:proofErr w:type="spellEnd"/>
      <w:r w:rsidRPr="00D9563A">
        <w:rPr>
          <w:rPrChange w:id="452" w:author="Alwyn Williams" w:date="2021-07-16T10:01:00Z">
            <w:rPr/>
          </w:rPrChange>
        </w:rPr>
        <w:t xml:space="preserve"> and </w:t>
      </w:r>
      <w:proofErr w:type="spellStart"/>
      <w:r w:rsidRPr="00D9563A">
        <w:rPr>
          <w:rPrChange w:id="453" w:author="Alwyn Williams" w:date="2021-07-16T10:01:00Z">
            <w:rPr/>
          </w:rPrChange>
        </w:rPr>
        <w:t>spectroradiometry</w:t>
      </w:r>
      <w:proofErr w:type="spellEnd"/>
      <w:r w:rsidRPr="00D9563A">
        <w:rPr>
          <w:rPrChange w:id="454" w:author="Alwyn Williams" w:date="2021-07-16T10:01:00Z">
            <w:rPr/>
          </w:rPrChange>
        </w:rPr>
        <w:t>.</w:t>
      </w:r>
    </w:p>
    <w:p w14:paraId="01B48421" w14:textId="77777777" w:rsidR="00A64089" w:rsidRPr="00D9563A" w:rsidRDefault="00A64089" w:rsidP="00A64089">
      <w:pPr>
        <w:pStyle w:val="BodyText"/>
        <w:rPr>
          <w:rPrChange w:id="455" w:author="Alwyn Williams" w:date="2021-07-16T10:01:00Z">
            <w:rPr/>
          </w:rPrChange>
        </w:rPr>
      </w:pPr>
      <w:r w:rsidRPr="00D9563A">
        <w:rPr>
          <w:i/>
          <w:rPrChange w:id="456" w:author="Alwyn Williams" w:date="2021-07-16T10:01:00Z">
            <w:rPr>
              <w:i/>
            </w:rPr>
          </w:rPrChange>
        </w:rPr>
        <w:t>Part 4 – Determination and Calculation of Effective Intensity</w:t>
      </w:r>
      <w:r w:rsidRPr="00D9563A">
        <w:rPr>
          <w:rPrChange w:id="457" w:author="Alwyn Williams" w:date="2021-07-16T10:01:00Z">
            <w:rPr/>
          </w:rPrChange>
        </w:rPr>
        <w:t xml:space="preserve"> describes how to calculate the Effective Intensity of a flashing signal light.  It describes four different methods for calculating effective intensity and presents limits of these methods.  Also it recommends when and for what type of flash these methods may be applied.  Furthermore, part 4 gives some indications of what effective intensity is and what it is not.  It introduces the concept of apparent intensity to avoid misunderstanding and confusion in the users.</w:t>
      </w:r>
    </w:p>
    <w:p w14:paraId="053D9319" w14:textId="77777777" w:rsidR="00A64089" w:rsidRPr="0082733F" w:rsidRDefault="00A64089" w:rsidP="00A64089">
      <w:pPr>
        <w:pStyle w:val="BodyText"/>
      </w:pPr>
      <w:r w:rsidRPr="00D9563A">
        <w:rPr>
          <w:i/>
          <w:rPrChange w:id="458" w:author="Alwyn Williams" w:date="2021-07-16T10:01:00Z">
            <w:rPr>
              <w:i/>
            </w:rPr>
          </w:rPrChange>
        </w:rPr>
        <w:t>Part 5 – Estimation of the Performance of Optical Apparatus</w:t>
      </w:r>
      <w:r w:rsidRPr="00D9563A">
        <w:rPr>
          <w:rPrChange w:id="459" w:author="Alwyn Williams" w:date="2021-07-16T10:01:00Z">
            <w:rPr/>
          </w:rPrChange>
        </w:rPr>
        <w:t xml:space="preserve"> describes how to calculate the performance of optical apparatus (intensity) when direct measurement is impossible or impractical.  It is intended as a guide to estimation of the luminous intensity and angle of divergence of the beam from various types of beam projection apparatus with two methods of estimation.  The first method would be applied when no measurement information on similar combinations of light source and optical system are available; the second method would be applied when data can be obtained by direct measurement on similar but not identical combinations of light source and optical system.  The second method is described as a comparison or “ratio-</w:t>
      </w:r>
      <w:proofErr w:type="spellStart"/>
      <w:r w:rsidRPr="00D9563A">
        <w:rPr>
          <w:rPrChange w:id="460" w:author="Alwyn Williams" w:date="2021-07-16T10:01:00Z">
            <w:rPr/>
          </w:rPrChange>
        </w:rPr>
        <w:t>ing</w:t>
      </w:r>
      <w:proofErr w:type="spellEnd"/>
      <w:r w:rsidRPr="00D9563A">
        <w:rPr>
          <w:rPrChange w:id="461" w:author="Alwyn Williams" w:date="2021-07-16T10:01:00Z">
            <w:rPr/>
          </w:rPrChange>
        </w:rPr>
        <w:t>” technique.</w:t>
      </w:r>
      <w:commentRangeEnd w:id="428"/>
      <w:r w:rsidR="006C01ED">
        <w:rPr>
          <w:rStyle w:val="CommentReference"/>
        </w:rPr>
        <w:commentReference w:id="428"/>
      </w:r>
    </w:p>
    <w:p w14:paraId="2640E6E6" w14:textId="16AB8984" w:rsidR="00A64089" w:rsidRPr="00D9563A" w:rsidRDefault="00A64089" w:rsidP="0045168F">
      <w:pPr>
        <w:pStyle w:val="Heading2"/>
        <w:rPr>
          <w:rPrChange w:id="462" w:author="Alwyn Williams" w:date="2021-07-16T10:01:00Z">
            <w:rPr/>
          </w:rPrChange>
        </w:rPr>
      </w:pPr>
      <w:bookmarkStart w:id="463" w:name="_Toc213976524"/>
      <w:bookmarkStart w:id="464" w:name="_Toc59452083"/>
      <w:commentRangeStart w:id="465"/>
      <w:r w:rsidRPr="0082733F">
        <w:t xml:space="preserve">How to use the </w:t>
      </w:r>
      <w:r w:rsidR="00C10190" w:rsidRPr="0082733F">
        <w:t>R0200 (</w:t>
      </w:r>
      <w:r w:rsidRPr="00D9563A">
        <w:rPr>
          <w:rPrChange w:id="466" w:author="Alwyn Williams" w:date="2021-07-16T10:01:00Z">
            <w:rPr/>
          </w:rPrChange>
        </w:rPr>
        <w:t>E-200</w:t>
      </w:r>
      <w:r w:rsidR="00C10190" w:rsidRPr="00D9563A">
        <w:rPr>
          <w:rPrChange w:id="467" w:author="Alwyn Williams" w:date="2021-07-16T10:01:00Z">
            <w:rPr/>
          </w:rPrChange>
        </w:rPr>
        <w:t>)</w:t>
      </w:r>
      <w:r w:rsidRPr="00D9563A">
        <w:rPr>
          <w:rPrChange w:id="468" w:author="Alwyn Williams" w:date="2021-07-16T10:01:00Z">
            <w:rPr/>
          </w:rPrChange>
        </w:rPr>
        <w:t xml:space="preserve"> series of Recommendations</w:t>
      </w:r>
      <w:bookmarkEnd w:id="463"/>
      <w:bookmarkEnd w:id="464"/>
    </w:p>
    <w:p w14:paraId="47F0A27D" w14:textId="77777777" w:rsidR="0045168F" w:rsidRPr="00D9563A" w:rsidRDefault="0045168F" w:rsidP="0045168F">
      <w:pPr>
        <w:pStyle w:val="Heading2separationline"/>
        <w:rPr>
          <w:rPrChange w:id="469" w:author="Alwyn Williams" w:date="2021-07-16T10:01:00Z">
            <w:rPr/>
          </w:rPrChange>
        </w:rPr>
      </w:pPr>
    </w:p>
    <w:p w14:paraId="22E6D499" w14:textId="5F8089B7" w:rsidR="00A64089" w:rsidRPr="00D9563A" w:rsidRDefault="00A64089" w:rsidP="00A64089">
      <w:pPr>
        <w:pStyle w:val="BodyText"/>
        <w:rPr>
          <w:rPrChange w:id="470" w:author="Alwyn Williams" w:date="2021-07-16T10:01:00Z">
            <w:rPr/>
          </w:rPrChange>
        </w:rPr>
      </w:pPr>
      <w:r w:rsidRPr="00D9563A">
        <w:rPr>
          <w:rPrChange w:id="471" w:author="Alwyn Williams" w:date="2021-07-16T10:01:00Z">
            <w:rPr/>
          </w:rPrChange>
        </w:rPr>
        <w:t xml:space="preserve">There are two main ways of using the </w:t>
      </w:r>
      <w:r w:rsidR="00C10190" w:rsidRPr="00D9563A">
        <w:rPr>
          <w:rPrChange w:id="472" w:author="Alwyn Williams" w:date="2021-07-16T10:01:00Z">
            <w:rPr/>
          </w:rPrChange>
        </w:rPr>
        <w:t>R0200 (</w:t>
      </w:r>
      <w:r w:rsidRPr="00D9563A">
        <w:rPr>
          <w:rPrChange w:id="473" w:author="Alwyn Williams" w:date="2021-07-16T10:01:00Z">
            <w:rPr/>
          </w:rPrChange>
        </w:rPr>
        <w:t>E-200</w:t>
      </w:r>
      <w:r w:rsidR="00C10190" w:rsidRPr="00D9563A">
        <w:rPr>
          <w:rPrChange w:id="474" w:author="Alwyn Williams" w:date="2021-07-16T10:01:00Z">
            <w:rPr/>
          </w:rPrChange>
        </w:rPr>
        <w:t>)</w:t>
      </w:r>
      <w:r w:rsidRPr="00D9563A">
        <w:rPr>
          <w:rPrChange w:id="475" w:author="Alwyn Williams" w:date="2021-07-16T10:01:00Z">
            <w:rPr/>
          </w:rPrChange>
        </w:rPr>
        <w:t xml:space="preserve"> series of recommendations, Top Down and Bottom Up.</w:t>
      </w:r>
    </w:p>
    <w:p w14:paraId="0C76AE04" w14:textId="77777777" w:rsidR="00A64089" w:rsidRPr="00D9563A" w:rsidRDefault="00A64089" w:rsidP="00A64089">
      <w:pPr>
        <w:pStyle w:val="BodyText"/>
        <w:rPr>
          <w:i/>
          <w:rPrChange w:id="476" w:author="Alwyn Williams" w:date="2021-07-16T10:01:00Z">
            <w:rPr>
              <w:i/>
            </w:rPr>
          </w:rPrChange>
        </w:rPr>
      </w:pPr>
      <w:r w:rsidRPr="00D9563A">
        <w:rPr>
          <w:i/>
          <w:rPrChange w:id="477" w:author="Alwyn Williams" w:date="2021-07-16T10:01:00Z">
            <w:rPr>
              <w:i/>
            </w:rPr>
          </w:rPrChange>
        </w:rPr>
        <w:t>Top-Down</w:t>
      </w:r>
    </w:p>
    <w:p w14:paraId="3FFE82AB" w14:textId="77777777" w:rsidR="00A64089" w:rsidRPr="00D9563A" w:rsidRDefault="00A64089" w:rsidP="00A64089">
      <w:pPr>
        <w:pStyle w:val="BodyText"/>
        <w:rPr>
          <w:rPrChange w:id="478" w:author="Alwyn Williams" w:date="2021-07-16T10:01:00Z">
            <w:rPr/>
          </w:rPrChange>
        </w:rPr>
      </w:pPr>
      <w:r w:rsidRPr="00D9563A">
        <w:rPr>
          <w:rPrChange w:id="479" w:author="Alwyn Williams" w:date="2021-07-16T10:01:00Z">
            <w:rPr/>
          </w:rPrChange>
        </w:rPr>
        <w:t>From the navigational requirements, the required effective luminous intensity under given service conditions can be derived.  If the design of the optical apparatus is known the photometric intensity can hereafter be determined.</w:t>
      </w:r>
    </w:p>
    <w:p w14:paraId="21E7A696" w14:textId="77777777" w:rsidR="00A64089" w:rsidRPr="00D9563A" w:rsidRDefault="00A64089" w:rsidP="00A64089">
      <w:pPr>
        <w:pStyle w:val="BodyText"/>
        <w:rPr>
          <w:i/>
          <w:rPrChange w:id="480" w:author="Alwyn Williams" w:date="2021-07-16T10:01:00Z">
            <w:rPr>
              <w:i/>
            </w:rPr>
          </w:rPrChange>
        </w:rPr>
      </w:pPr>
      <w:r w:rsidRPr="00D9563A">
        <w:rPr>
          <w:i/>
          <w:rPrChange w:id="481" w:author="Alwyn Williams" w:date="2021-07-16T10:01:00Z">
            <w:rPr>
              <w:i/>
            </w:rPr>
          </w:rPrChange>
        </w:rPr>
        <w:t>Bottom-Up</w:t>
      </w:r>
    </w:p>
    <w:p w14:paraId="3310117A" w14:textId="1C7730C5" w:rsidR="00A64089" w:rsidRPr="004B5311" w:rsidRDefault="00A64089" w:rsidP="0045168F">
      <w:pPr>
        <w:pStyle w:val="BodyText"/>
      </w:pPr>
      <w:r w:rsidRPr="00D9563A">
        <w:rPr>
          <w:rPrChange w:id="482" w:author="Alwyn Williams" w:date="2021-07-16T10:01:00Z">
            <w:rPr/>
          </w:rPrChange>
        </w:rPr>
        <w:t>For a given beacon the photometric intensity can be measured or calculated by the tools made available in part 3 or part 5.  The results may then be used to obtain the value of the effective intensity under given service conditions and thus the luminous range.</w:t>
      </w:r>
      <w:r w:rsidR="00D77977" w:rsidRPr="00D9563A">
        <w:rPr>
          <w:rPrChange w:id="483" w:author="Alwyn Williams" w:date="2021-07-16T10:01:00Z">
            <w:rPr/>
          </w:rPrChange>
        </w:rPr>
        <w:t xml:space="preserve"> </w:t>
      </w:r>
      <w:r w:rsidRPr="004B5311">
        <w:fldChar w:fldCharType="begin"/>
      </w:r>
      <w:r w:rsidRPr="00D9563A">
        <w:rPr>
          <w:rPrChange w:id="484" w:author="Alwyn Williams" w:date="2021-07-16T10:01:00Z">
            <w:rPr/>
          </w:rPrChange>
        </w:rPr>
        <w:instrText xml:space="preserve"> REF _Ref212950076 \r \h </w:instrText>
      </w:r>
      <w:r w:rsidR="0045168F" w:rsidRPr="00D9563A">
        <w:rPr>
          <w:rPrChange w:id="485" w:author="Alwyn Williams" w:date="2021-07-16T10:01:00Z">
            <w:rPr/>
          </w:rPrChange>
        </w:rPr>
        <w:instrText xml:space="preserve"> \* MERGEFORMAT </w:instrText>
      </w:r>
      <w:r w:rsidRPr="00D9563A">
        <w:rPr>
          <w:rPrChange w:id="486" w:author="Alwyn Williams" w:date="2021-07-16T10:01:00Z">
            <w:rPr/>
          </w:rPrChange>
        </w:rPr>
      </w:r>
      <w:r w:rsidRPr="00D9563A">
        <w:rPr>
          <w:rPrChange w:id="487" w:author="Alwyn Williams" w:date="2021-07-16T10:01:00Z">
            <w:rPr/>
          </w:rPrChange>
        </w:rPr>
        <w:fldChar w:fldCharType="separate"/>
      </w:r>
      <w:r w:rsidR="00027C35" w:rsidRPr="004B5311">
        <w:t>Figur</w:t>
      </w:r>
      <w:r w:rsidR="00027C35" w:rsidRPr="0082733F">
        <w:t>e 1</w:t>
      </w:r>
      <w:r w:rsidRPr="004B5311">
        <w:fldChar w:fldCharType="end"/>
      </w:r>
      <w:r w:rsidRPr="004B5311">
        <w:t xml:space="preserve"> gives the link between the parts of the recommendation.</w:t>
      </w:r>
    </w:p>
    <w:p w14:paraId="34263145" w14:textId="6C65613C" w:rsidR="00A64089" w:rsidRPr="004B5311" w:rsidRDefault="00A64089" w:rsidP="00A64089">
      <w:pPr>
        <w:tabs>
          <w:tab w:val="left" w:pos="900"/>
        </w:tabs>
        <w:jc w:val="center"/>
      </w:pPr>
      <w:r w:rsidRPr="004B5311">
        <w:rPr>
          <w:noProof/>
          <w:lang w:eastAsia="en-GB"/>
        </w:rPr>
        <w:lastRenderedPageBreak/>
        <w:drawing>
          <wp:inline distT="0" distB="0" distL="0" distR="0" wp14:anchorId="75E4C1A5" wp14:editId="5D6AFC7E">
            <wp:extent cx="5672455" cy="6054725"/>
            <wp:effectExtent l="0" t="0" r="4445" b="3175"/>
            <wp:docPr id="7" name="Picture 7" descr="Part 0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rt 0 diagram"/>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672455" cy="6054725"/>
                    </a:xfrm>
                    <a:prstGeom prst="rect">
                      <a:avLst/>
                    </a:prstGeom>
                    <a:noFill/>
                    <a:ln>
                      <a:noFill/>
                    </a:ln>
                  </pic:spPr>
                </pic:pic>
              </a:graphicData>
            </a:graphic>
          </wp:inline>
        </w:drawing>
      </w:r>
    </w:p>
    <w:p w14:paraId="383CFCA2" w14:textId="4EBDEF9A" w:rsidR="00A64089" w:rsidRPr="00D9563A" w:rsidRDefault="00A64089">
      <w:pPr>
        <w:pStyle w:val="Figurecaption"/>
        <w:rPr>
          <w:rPrChange w:id="488" w:author="Alwyn Williams" w:date="2021-07-16T10:01:00Z">
            <w:rPr/>
          </w:rPrChange>
        </w:rPr>
      </w:pPr>
      <w:bookmarkStart w:id="489" w:name="_Toc213051110"/>
      <w:bookmarkStart w:id="490" w:name="_Toc59451970"/>
      <w:bookmarkStart w:id="491" w:name="_Ref212950076"/>
      <w:r w:rsidRPr="0082733F">
        <w:t xml:space="preserve">Schematic of the </w:t>
      </w:r>
      <w:r w:rsidR="00C10190" w:rsidRPr="0082733F">
        <w:t>R0200 (</w:t>
      </w:r>
      <w:r w:rsidRPr="0082733F">
        <w:t>E-200</w:t>
      </w:r>
      <w:r w:rsidR="00C10190" w:rsidRPr="00D9563A">
        <w:rPr>
          <w:rPrChange w:id="492" w:author="Alwyn Williams" w:date="2021-07-16T10:01:00Z">
            <w:rPr/>
          </w:rPrChange>
        </w:rPr>
        <w:t>)</w:t>
      </w:r>
      <w:r w:rsidRPr="00D9563A">
        <w:rPr>
          <w:rPrChange w:id="493" w:author="Alwyn Williams" w:date="2021-07-16T10:01:00Z">
            <w:rPr/>
          </w:rPrChange>
        </w:rPr>
        <w:t xml:space="preserve"> series of documents</w:t>
      </w:r>
      <w:bookmarkEnd w:id="489"/>
      <w:bookmarkEnd w:id="490"/>
    </w:p>
    <w:bookmarkEnd w:id="491"/>
    <w:p w14:paraId="16B4A128" w14:textId="77777777" w:rsidR="00A64089" w:rsidRPr="00D9563A" w:rsidRDefault="00A64089" w:rsidP="00A64089">
      <w:pPr>
        <w:tabs>
          <w:tab w:val="left" w:pos="900"/>
        </w:tabs>
        <w:rPr>
          <w:rPrChange w:id="494" w:author="Alwyn Williams" w:date="2021-07-16T10:01:00Z">
            <w:rPr/>
          </w:rPrChange>
        </w:rPr>
      </w:pPr>
    </w:p>
    <w:p w14:paraId="2A9727E4" w14:textId="77777777" w:rsidR="00A64089" w:rsidRPr="0082733F" w:rsidRDefault="00A64089" w:rsidP="00A64089">
      <w:pPr>
        <w:pStyle w:val="BodyText"/>
      </w:pPr>
      <w:r w:rsidRPr="00D9563A">
        <w:rPr>
          <w:rPrChange w:id="495" w:author="Alwyn Williams" w:date="2021-07-16T10:01:00Z">
            <w:rPr/>
          </w:rPrChange>
        </w:rPr>
        <w:t>In most cases the colour of a signal light (part 1) can be treated separately.  However, it has influence on the description of the navigational requirements and on the measurement (part 3).</w:t>
      </w:r>
      <w:commentRangeEnd w:id="465"/>
      <w:r w:rsidR="006C01ED">
        <w:rPr>
          <w:rStyle w:val="CommentReference"/>
        </w:rPr>
        <w:commentReference w:id="465"/>
      </w:r>
    </w:p>
    <w:p w14:paraId="03E21DB0" w14:textId="34E07FCA" w:rsidR="00A64089" w:rsidRPr="0082733F" w:rsidDel="00D9563A" w:rsidRDefault="00A64089" w:rsidP="0045168F">
      <w:pPr>
        <w:pStyle w:val="Heading1"/>
        <w:rPr>
          <w:del w:id="497" w:author="Alwyn Williams" w:date="2021-07-16T10:04:00Z"/>
        </w:rPr>
      </w:pPr>
      <w:bookmarkStart w:id="498" w:name="_Toc213976525"/>
      <w:bookmarkStart w:id="499" w:name="_Toc59452084"/>
      <w:commentRangeStart w:id="500"/>
      <w:del w:id="501" w:author="Alwyn Williams" w:date="2021-07-16T10:04:00Z">
        <w:r w:rsidRPr="0082733F" w:rsidDel="00D9563A">
          <w:delText>Index of selected topics</w:delText>
        </w:r>
        <w:bookmarkEnd w:id="498"/>
        <w:bookmarkEnd w:id="499"/>
      </w:del>
    </w:p>
    <w:p w14:paraId="1E9F331E" w14:textId="00AC7A9C" w:rsidR="0045168F" w:rsidRPr="00D9563A" w:rsidDel="00D9563A" w:rsidRDefault="0045168F" w:rsidP="0045168F">
      <w:pPr>
        <w:pStyle w:val="Heading1separatationline"/>
        <w:rPr>
          <w:del w:id="502" w:author="Alwyn Williams" w:date="2021-07-16T10:04:00Z"/>
          <w:rPrChange w:id="503" w:author="Alwyn Williams" w:date="2021-07-16T10:01:00Z">
            <w:rPr>
              <w:del w:id="504" w:author="Alwyn Williams" w:date="2021-07-16T10:04:00Z"/>
            </w:rPr>
          </w:rPrChange>
        </w:rPr>
      </w:pPr>
    </w:p>
    <w:p w14:paraId="1499A3D6" w14:textId="36E582FE" w:rsidR="00A64089" w:rsidRPr="00D9563A" w:rsidDel="00D9563A" w:rsidRDefault="00A64089" w:rsidP="00A64089">
      <w:pPr>
        <w:pStyle w:val="BodyText"/>
        <w:spacing w:after="60"/>
        <w:ind w:right="565"/>
        <w:rPr>
          <w:del w:id="505" w:author="Alwyn Williams" w:date="2021-07-16T10:04:00Z"/>
          <w:b/>
          <w:bCs/>
          <w:rPrChange w:id="506" w:author="Alwyn Williams" w:date="2021-07-16T10:01:00Z">
            <w:rPr>
              <w:del w:id="507" w:author="Alwyn Williams" w:date="2021-07-16T10:04:00Z"/>
              <w:b/>
              <w:bCs/>
            </w:rPr>
          </w:rPrChange>
        </w:rPr>
      </w:pPr>
      <w:del w:id="508" w:author="Alwyn Williams" w:date="2021-07-16T10:04:00Z">
        <w:r w:rsidRPr="00D9563A" w:rsidDel="00D9563A">
          <w:rPr>
            <w:b/>
            <w:bCs/>
            <w:rPrChange w:id="509" w:author="Alwyn Williams" w:date="2021-07-16T10:01:00Z">
              <w:rPr>
                <w:b/>
                <w:bCs/>
              </w:rPr>
            </w:rPrChange>
          </w:rPr>
          <w:delText>Part 1</w:delText>
        </w:r>
      </w:del>
    </w:p>
    <w:p w14:paraId="652EF360" w14:textId="15F4AD24" w:rsidR="00A64089" w:rsidRPr="00D9563A" w:rsidDel="00D9563A" w:rsidRDefault="003C1DDF" w:rsidP="00A64089">
      <w:pPr>
        <w:pStyle w:val="BodyText"/>
        <w:tabs>
          <w:tab w:val="left" w:pos="851"/>
          <w:tab w:val="right" w:pos="9356"/>
        </w:tabs>
        <w:spacing w:after="60"/>
        <w:ind w:left="851" w:right="282" w:hanging="851"/>
        <w:rPr>
          <w:del w:id="510" w:author="Alwyn Williams" w:date="2021-07-16T10:04:00Z"/>
          <w:rPrChange w:id="511" w:author="Alwyn Williams" w:date="2021-07-16T10:01:00Z">
            <w:rPr>
              <w:del w:id="512" w:author="Alwyn Williams" w:date="2021-07-16T10:04:00Z"/>
            </w:rPr>
          </w:rPrChange>
        </w:rPr>
      </w:pPr>
      <w:del w:id="513" w:author="Alwyn Williams" w:date="2021-07-16T10:04:00Z">
        <w:r w:rsidRPr="00D9563A" w:rsidDel="00D9563A">
          <w:rPr>
            <w:rPrChange w:id="514" w:author="Alwyn Williams" w:date="2021-07-16T10:01:00Z">
              <w:rPr/>
            </w:rPrChange>
          </w:rPr>
          <w:delText>1</w:delText>
        </w:r>
        <w:r w:rsidRPr="00D9563A" w:rsidDel="00D9563A">
          <w:rPr>
            <w:rPrChange w:id="515" w:author="Alwyn Williams" w:date="2021-07-16T10:01:00Z">
              <w:rPr/>
            </w:rPrChange>
          </w:rPr>
          <w:tab/>
          <w:delText>Introduction</w:delText>
        </w:r>
        <w:r w:rsidRPr="00D9563A" w:rsidDel="00D9563A">
          <w:rPr>
            <w:rPrChange w:id="516" w:author="Alwyn Williams" w:date="2021-07-16T10:01:00Z">
              <w:rPr/>
            </w:rPrChange>
          </w:rPr>
          <w:tab/>
          <w:delText>6</w:delText>
        </w:r>
      </w:del>
    </w:p>
    <w:p w14:paraId="553B9146" w14:textId="12FFF2EF" w:rsidR="00A64089" w:rsidRPr="00D9563A" w:rsidDel="00D9563A" w:rsidRDefault="00A64089" w:rsidP="00A64089">
      <w:pPr>
        <w:pStyle w:val="BodyText"/>
        <w:tabs>
          <w:tab w:val="left" w:pos="851"/>
          <w:tab w:val="right" w:pos="9356"/>
        </w:tabs>
        <w:spacing w:after="60"/>
        <w:ind w:left="851" w:right="282" w:hanging="851"/>
        <w:rPr>
          <w:del w:id="517" w:author="Alwyn Williams" w:date="2021-07-16T10:04:00Z"/>
          <w:rPrChange w:id="518" w:author="Alwyn Williams" w:date="2021-07-16T10:01:00Z">
            <w:rPr>
              <w:del w:id="519" w:author="Alwyn Williams" w:date="2021-07-16T10:04:00Z"/>
            </w:rPr>
          </w:rPrChange>
        </w:rPr>
      </w:pPr>
      <w:del w:id="520" w:author="Alwyn Williams" w:date="2021-07-16T10:04:00Z">
        <w:r w:rsidRPr="00D9563A" w:rsidDel="00D9563A">
          <w:rPr>
            <w:rPrChange w:id="521" w:author="Alwyn Williams" w:date="2021-07-16T10:01:00Z">
              <w:rPr/>
            </w:rPrChange>
          </w:rPr>
          <w:delText>2</w:delText>
        </w:r>
        <w:r w:rsidRPr="00D9563A" w:rsidDel="00D9563A">
          <w:rPr>
            <w:rPrChange w:id="522" w:author="Alwyn Williams" w:date="2021-07-16T10:01:00Z">
              <w:rPr/>
            </w:rPrChange>
          </w:rPr>
          <w:tab/>
          <w:delText>Changes Made to Chromaticity Regions</w:delText>
        </w:r>
        <w:r w:rsidRPr="00D9563A" w:rsidDel="00D9563A">
          <w:rPr>
            <w:rPrChange w:id="523" w:author="Alwyn Williams" w:date="2021-07-16T10:01:00Z">
              <w:rPr/>
            </w:rPrChange>
          </w:rPr>
          <w:tab/>
          <w:delText>7</w:delText>
        </w:r>
      </w:del>
    </w:p>
    <w:p w14:paraId="69411DBE" w14:textId="39B93378" w:rsidR="00A64089" w:rsidRPr="00D9563A" w:rsidDel="00D9563A" w:rsidRDefault="00A64089" w:rsidP="00A64089">
      <w:pPr>
        <w:pStyle w:val="BodyText"/>
        <w:tabs>
          <w:tab w:val="left" w:pos="851"/>
          <w:tab w:val="right" w:pos="9356"/>
        </w:tabs>
        <w:spacing w:after="60"/>
        <w:ind w:left="851" w:right="282" w:hanging="851"/>
        <w:rPr>
          <w:del w:id="524" w:author="Alwyn Williams" w:date="2021-07-16T10:04:00Z"/>
          <w:rPrChange w:id="525" w:author="Alwyn Williams" w:date="2021-07-16T10:01:00Z">
            <w:rPr>
              <w:del w:id="526" w:author="Alwyn Williams" w:date="2021-07-16T10:04:00Z"/>
            </w:rPr>
          </w:rPrChange>
        </w:rPr>
      </w:pPr>
      <w:del w:id="527" w:author="Alwyn Williams" w:date="2021-07-16T10:04:00Z">
        <w:r w:rsidRPr="00D9563A" w:rsidDel="00D9563A">
          <w:rPr>
            <w:rPrChange w:id="528" w:author="Alwyn Williams" w:date="2021-07-16T10:01:00Z">
              <w:rPr/>
            </w:rPrChange>
          </w:rPr>
          <w:delText>3</w:delText>
        </w:r>
        <w:r w:rsidRPr="00D9563A" w:rsidDel="00D9563A">
          <w:rPr>
            <w:rPrChange w:id="529" w:author="Alwyn Williams" w:date="2021-07-16T10:01:00Z">
              <w:rPr/>
            </w:rPrChange>
          </w:rPr>
          <w:tab/>
          <w:delText>IALA Recommended Chromaticity Regions for Lights</w:delText>
        </w:r>
        <w:r w:rsidRPr="00D9563A" w:rsidDel="00D9563A">
          <w:rPr>
            <w:rPrChange w:id="530" w:author="Alwyn Williams" w:date="2021-07-16T10:01:00Z">
              <w:rPr/>
            </w:rPrChange>
          </w:rPr>
          <w:tab/>
          <w:delText>10</w:delText>
        </w:r>
      </w:del>
    </w:p>
    <w:p w14:paraId="021EF0C6" w14:textId="20DF9871" w:rsidR="00A64089" w:rsidRPr="00D9563A" w:rsidDel="00D9563A" w:rsidRDefault="00A64089" w:rsidP="00A64089">
      <w:pPr>
        <w:pStyle w:val="BodyText"/>
        <w:tabs>
          <w:tab w:val="left" w:pos="1134"/>
          <w:tab w:val="right" w:pos="9356"/>
        </w:tabs>
        <w:spacing w:after="60"/>
        <w:ind w:left="284" w:right="282"/>
        <w:rPr>
          <w:del w:id="531" w:author="Alwyn Williams" w:date="2021-07-16T10:04:00Z"/>
          <w:rPrChange w:id="532" w:author="Alwyn Williams" w:date="2021-07-16T10:01:00Z">
            <w:rPr>
              <w:del w:id="533" w:author="Alwyn Williams" w:date="2021-07-16T10:04:00Z"/>
            </w:rPr>
          </w:rPrChange>
        </w:rPr>
      </w:pPr>
      <w:del w:id="534" w:author="Alwyn Williams" w:date="2021-07-16T10:04:00Z">
        <w:r w:rsidRPr="00D9563A" w:rsidDel="00D9563A">
          <w:rPr>
            <w:rPrChange w:id="535" w:author="Alwyn Williams" w:date="2021-07-16T10:01:00Z">
              <w:rPr/>
            </w:rPrChange>
          </w:rPr>
          <w:delText>3.1</w:delText>
        </w:r>
        <w:r w:rsidRPr="00D9563A" w:rsidDel="00D9563A">
          <w:rPr>
            <w:rPrChange w:id="536" w:author="Alwyn Williams" w:date="2021-07-16T10:01:00Z">
              <w:rPr/>
            </w:rPrChange>
          </w:rPr>
          <w:tab/>
          <w:delText>CIE 1931 Colour Chart</w:delText>
        </w:r>
        <w:r w:rsidRPr="00D9563A" w:rsidDel="00D9563A">
          <w:rPr>
            <w:rPrChange w:id="537" w:author="Alwyn Williams" w:date="2021-07-16T10:01:00Z">
              <w:rPr/>
            </w:rPrChange>
          </w:rPr>
          <w:tab/>
          <w:delText>10</w:delText>
        </w:r>
      </w:del>
    </w:p>
    <w:p w14:paraId="78077ADF" w14:textId="27638B72" w:rsidR="00A64089" w:rsidRPr="00D9563A" w:rsidDel="00D9563A" w:rsidRDefault="00A64089" w:rsidP="00A64089">
      <w:pPr>
        <w:pStyle w:val="BodyText"/>
        <w:tabs>
          <w:tab w:val="left" w:pos="851"/>
          <w:tab w:val="right" w:pos="9356"/>
        </w:tabs>
        <w:spacing w:after="60"/>
        <w:ind w:left="851" w:right="282" w:hanging="851"/>
        <w:rPr>
          <w:del w:id="538" w:author="Alwyn Williams" w:date="2021-07-16T10:04:00Z"/>
          <w:rPrChange w:id="539" w:author="Alwyn Williams" w:date="2021-07-16T10:01:00Z">
            <w:rPr>
              <w:del w:id="540" w:author="Alwyn Williams" w:date="2021-07-16T10:04:00Z"/>
            </w:rPr>
          </w:rPrChange>
        </w:rPr>
      </w:pPr>
      <w:del w:id="541" w:author="Alwyn Williams" w:date="2021-07-16T10:04:00Z">
        <w:r w:rsidRPr="00D9563A" w:rsidDel="00D9563A">
          <w:rPr>
            <w:rPrChange w:id="542" w:author="Alwyn Williams" w:date="2021-07-16T10:01:00Z">
              <w:rPr/>
            </w:rPrChange>
          </w:rPr>
          <w:delText>4</w:delText>
        </w:r>
        <w:r w:rsidRPr="00D9563A" w:rsidDel="00D9563A">
          <w:rPr>
            <w:rPrChange w:id="543" w:author="Alwyn Williams" w:date="2021-07-16T10:01:00Z">
              <w:rPr/>
            </w:rPrChange>
          </w:rPr>
          <w:tab/>
          <w:delText>Measurement of Colour of Signal Lights</w:delText>
        </w:r>
        <w:r w:rsidRPr="00D9563A" w:rsidDel="00D9563A">
          <w:rPr>
            <w:rPrChange w:id="544" w:author="Alwyn Williams" w:date="2021-07-16T10:01:00Z">
              <w:rPr/>
            </w:rPrChange>
          </w:rPr>
          <w:tab/>
          <w:delText>14</w:delText>
        </w:r>
      </w:del>
    </w:p>
    <w:p w14:paraId="5201BDE4" w14:textId="061DA674" w:rsidR="00A64089" w:rsidRPr="00D9563A" w:rsidDel="00D9563A" w:rsidRDefault="00A64089" w:rsidP="00A64089">
      <w:pPr>
        <w:pStyle w:val="BodyText"/>
        <w:tabs>
          <w:tab w:val="left" w:pos="851"/>
          <w:tab w:val="right" w:pos="9356"/>
        </w:tabs>
        <w:spacing w:after="60"/>
        <w:ind w:left="851" w:right="282" w:hanging="851"/>
        <w:rPr>
          <w:del w:id="545" w:author="Alwyn Williams" w:date="2021-07-16T10:04:00Z"/>
          <w:rPrChange w:id="546" w:author="Alwyn Williams" w:date="2021-07-16T10:01:00Z">
            <w:rPr>
              <w:del w:id="547" w:author="Alwyn Williams" w:date="2021-07-16T10:04:00Z"/>
            </w:rPr>
          </w:rPrChange>
        </w:rPr>
      </w:pPr>
      <w:del w:id="548" w:author="Alwyn Williams" w:date="2021-07-16T10:04:00Z">
        <w:r w:rsidRPr="00D9563A" w:rsidDel="00D9563A">
          <w:rPr>
            <w:rPrChange w:id="549" w:author="Alwyn Williams" w:date="2021-07-16T10:01:00Z">
              <w:rPr/>
            </w:rPrChange>
          </w:rPr>
          <w:delText>5</w:delText>
        </w:r>
        <w:r w:rsidRPr="00D9563A" w:rsidDel="00D9563A">
          <w:rPr>
            <w:rPrChange w:id="550" w:author="Alwyn Williams" w:date="2021-07-16T10:01:00Z">
              <w:rPr/>
            </w:rPrChange>
          </w:rPr>
          <w:tab/>
          <w:delText>Considerations for LED Technology</w:delText>
        </w:r>
        <w:r w:rsidRPr="00D9563A" w:rsidDel="00D9563A">
          <w:rPr>
            <w:rPrChange w:id="551" w:author="Alwyn Williams" w:date="2021-07-16T10:01:00Z">
              <w:rPr/>
            </w:rPrChange>
          </w:rPr>
          <w:tab/>
          <w:delText>14</w:delText>
        </w:r>
      </w:del>
    </w:p>
    <w:p w14:paraId="27DEAE91" w14:textId="76C3590B" w:rsidR="00A64089" w:rsidRPr="00D9563A" w:rsidDel="00D9563A" w:rsidRDefault="00A64089" w:rsidP="00A64089">
      <w:pPr>
        <w:pStyle w:val="BodyText"/>
        <w:tabs>
          <w:tab w:val="left" w:pos="851"/>
          <w:tab w:val="right" w:pos="9356"/>
        </w:tabs>
        <w:spacing w:after="60"/>
        <w:ind w:left="851" w:right="282" w:hanging="851"/>
        <w:rPr>
          <w:del w:id="552" w:author="Alwyn Williams" w:date="2021-07-16T10:04:00Z"/>
          <w:rPrChange w:id="553" w:author="Alwyn Williams" w:date="2021-07-16T10:01:00Z">
            <w:rPr>
              <w:del w:id="554" w:author="Alwyn Williams" w:date="2021-07-16T10:04:00Z"/>
            </w:rPr>
          </w:rPrChange>
        </w:rPr>
      </w:pPr>
      <w:del w:id="555" w:author="Alwyn Williams" w:date="2021-07-16T10:04:00Z">
        <w:r w:rsidRPr="00D9563A" w:rsidDel="00D9563A">
          <w:rPr>
            <w:rPrChange w:id="556" w:author="Alwyn Williams" w:date="2021-07-16T10:01:00Z">
              <w:rPr/>
            </w:rPrChange>
          </w:rPr>
          <w:delText>6</w:delText>
        </w:r>
        <w:r w:rsidRPr="00D9563A" w:rsidDel="00D9563A">
          <w:rPr>
            <w:rPrChange w:id="557" w:author="Alwyn Williams" w:date="2021-07-16T10:01:00Z">
              <w:rPr/>
            </w:rPrChange>
          </w:rPr>
          <w:tab/>
          <w:delText>References</w:delText>
        </w:r>
        <w:r w:rsidRPr="00D9563A" w:rsidDel="00D9563A">
          <w:rPr>
            <w:rPrChange w:id="558" w:author="Alwyn Williams" w:date="2021-07-16T10:01:00Z">
              <w:rPr/>
            </w:rPrChange>
          </w:rPr>
          <w:tab/>
          <w:delText>15</w:delText>
        </w:r>
      </w:del>
    </w:p>
    <w:p w14:paraId="24DBC93E" w14:textId="3F3BE672" w:rsidR="00A64089" w:rsidRPr="00D9563A" w:rsidDel="00D9563A" w:rsidRDefault="00A64089" w:rsidP="00A64089">
      <w:pPr>
        <w:pStyle w:val="BodyText"/>
        <w:tabs>
          <w:tab w:val="left" w:pos="851"/>
          <w:tab w:val="right" w:pos="9072"/>
        </w:tabs>
        <w:spacing w:after="60"/>
        <w:ind w:left="851" w:right="565" w:hanging="851"/>
        <w:rPr>
          <w:del w:id="559" w:author="Alwyn Williams" w:date="2021-07-16T10:04:00Z"/>
          <w:rPrChange w:id="560" w:author="Alwyn Williams" w:date="2021-07-16T10:01:00Z">
            <w:rPr>
              <w:del w:id="561" w:author="Alwyn Williams" w:date="2021-07-16T10:04:00Z"/>
            </w:rPr>
          </w:rPrChange>
        </w:rPr>
      </w:pPr>
    </w:p>
    <w:p w14:paraId="1EC41DD3" w14:textId="5C439AF1" w:rsidR="00A64089" w:rsidRPr="00D9563A" w:rsidDel="00D9563A" w:rsidRDefault="00A64089" w:rsidP="00A64089">
      <w:pPr>
        <w:pStyle w:val="BodyText"/>
        <w:spacing w:after="60"/>
        <w:ind w:right="565"/>
        <w:rPr>
          <w:del w:id="562" w:author="Alwyn Williams" w:date="2021-07-16T10:04:00Z"/>
          <w:b/>
          <w:bCs/>
          <w:rPrChange w:id="563" w:author="Alwyn Williams" w:date="2021-07-16T10:01:00Z">
            <w:rPr>
              <w:del w:id="564" w:author="Alwyn Williams" w:date="2021-07-16T10:04:00Z"/>
              <w:b/>
              <w:bCs/>
            </w:rPr>
          </w:rPrChange>
        </w:rPr>
      </w:pPr>
      <w:del w:id="565" w:author="Alwyn Williams" w:date="2021-07-16T10:04:00Z">
        <w:r w:rsidRPr="00D9563A" w:rsidDel="00D9563A">
          <w:rPr>
            <w:b/>
            <w:bCs/>
            <w:rPrChange w:id="566" w:author="Alwyn Williams" w:date="2021-07-16T10:01:00Z">
              <w:rPr>
                <w:b/>
                <w:bCs/>
              </w:rPr>
            </w:rPrChange>
          </w:rPr>
          <w:delText>Part 2</w:delText>
        </w:r>
      </w:del>
    </w:p>
    <w:p w14:paraId="64B8FA5F" w14:textId="04D33F46" w:rsidR="00A64089" w:rsidRPr="00D9563A" w:rsidDel="00D9563A" w:rsidRDefault="00A64089" w:rsidP="00A64089">
      <w:pPr>
        <w:pStyle w:val="BodyText"/>
        <w:tabs>
          <w:tab w:val="left" w:pos="851"/>
          <w:tab w:val="right" w:pos="9356"/>
        </w:tabs>
        <w:spacing w:after="60"/>
        <w:ind w:left="851" w:right="282" w:hanging="851"/>
        <w:rPr>
          <w:del w:id="567" w:author="Alwyn Williams" w:date="2021-07-16T10:04:00Z"/>
          <w:rPrChange w:id="568" w:author="Alwyn Williams" w:date="2021-07-16T10:01:00Z">
            <w:rPr>
              <w:del w:id="569" w:author="Alwyn Williams" w:date="2021-07-16T10:04:00Z"/>
            </w:rPr>
          </w:rPrChange>
        </w:rPr>
      </w:pPr>
      <w:del w:id="570" w:author="Alwyn Williams" w:date="2021-07-16T10:04:00Z">
        <w:r w:rsidRPr="00D9563A" w:rsidDel="00D9563A">
          <w:rPr>
            <w:rPrChange w:id="571" w:author="Alwyn Williams" w:date="2021-07-16T10:01:00Z">
              <w:rPr/>
            </w:rPrChange>
          </w:rPr>
          <w:delText>1</w:delText>
        </w:r>
        <w:r w:rsidRPr="00D9563A" w:rsidDel="00D9563A">
          <w:rPr>
            <w:rPrChange w:id="572" w:author="Alwyn Williams" w:date="2021-07-16T10:01:00Z">
              <w:rPr/>
            </w:rPrChange>
          </w:rPr>
          <w:tab/>
          <w:delText>Introduction</w:delText>
        </w:r>
        <w:r w:rsidRPr="00D9563A" w:rsidDel="00D9563A">
          <w:rPr>
            <w:rPrChange w:id="573" w:author="Alwyn Williams" w:date="2021-07-16T10:01:00Z">
              <w:rPr/>
            </w:rPrChange>
          </w:rPr>
          <w:tab/>
          <w:delText>5</w:delText>
        </w:r>
      </w:del>
    </w:p>
    <w:p w14:paraId="2769FCBC" w14:textId="24383BA9" w:rsidR="00A64089" w:rsidRPr="00D9563A" w:rsidDel="00D9563A" w:rsidRDefault="00A64089" w:rsidP="00A64089">
      <w:pPr>
        <w:pStyle w:val="BodyText"/>
        <w:tabs>
          <w:tab w:val="left" w:pos="851"/>
          <w:tab w:val="right" w:pos="9356"/>
        </w:tabs>
        <w:spacing w:after="60"/>
        <w:ind w:left="851" w:right="282" w:hanging="851"/>
        <w:rPr>
          <w:del w:id="574" w:author="Alwyn Williams" w:date="2021-07-16T10:04:00Z"/>
          <w:rPrChange w:id="575" w:author="Alwyn Williams" w:date="2021-07-16T10:01:00Z">
            <w:rPr>
              <w:del w:id="576" w:author="Alwyn Williams" w:date="2021-07-16T10:04:00Z"/>
            </w:rPr>
          </w:rPrChange>
        </w:rPr>
      </w:pPr>
      <w:del w:id="577" w:author="Alwyn Williams" w:date="2021-07-16T10:04:00Z">
        <w:r w:rsidRPr="00D9563A" w:rsidDel="00D9563A">
          <w:rPr>
            <w:rPrChange w:id="578" w:author="Alwyn Williams" w:date="2021-07-16T10:01:00Z">
              <w:rPr/>
            </w:rPrChange>
          </w:rPr>
          <w:delText>2</w:delText>
        </w:r>
        <w:r w:rsidRPr="00D9563A" w:rsidDel="00D9563A">
          <w:rPr>
            <w:rPrChange w:id="579" w:author="Alwyn Williams" w:date="2021-07-16T10:01:00Z">
              <w:rPr/>
            </w:rPrChange>
          </w:rPr>
          <w:tab/>
          <w:delText>Physical basics – Allard’s Law</w:delText>
        </w:r>
        <w:r w:rsidRPr="00D9563A" w:rsidDel="00D9563A">
          <w:rPr>
            <w:rPrChange w:id="580" w:author="Alwyn Williams" w:date="2021-07-16T10:01:00Z">
              <w:rPr/>
            </w:rPrChange>
          </w:rPr>
          <w:tab/>
          <w:delText>6</w:delText>
        </w:r>
      </w:del>
    </w:p>
    <w:p w14:paraId="28117331" w14:textId="1AD90129" w:rsidR="00A64089" w:rsidRPr="00D9563A" w:rsidDel="00D9563A" w:rsidRDefault="00A64089" w:rsidP="00A64089">
      <w:pPr>
        <w:pStyle w:val="BodyText"/>
        <w:tabs>
          <w:tab w:val="left" w:pos="851"/>
          <w:tab w:val="right" w:pos="9356"/>
        </w:tabs>
        <w:spacing w:after="60"/>
        <w:ind w:left="851" w:right="282" w:hanging="851"/>
        <w:rPr>
          <w:del w:id="581" w:author="Alwyn Williams" w:date="2021-07-16T10:04:00Z"/>
          <w:rPrChange w:id="582" w:author="Alwyn Williams" w:date="2021-07-16T10:01:00Z">
            <w:rPr>
              <w:del w:id="583" w:author="Alwyn Williams" w:date="2021-07-16T10:04:00Z"/>
            </w:rPr>
          </w:rPrChange>
        </w:rPr>
      </w:pPr>
      <w:del w:id="584" w:author="Alwyn Williams" w:date="2021-07-16T10:04:00Z">
        <w:r w:rsidRPr="00D9563A" w:rsidDel="00D9563A">
          <w:rPr>
            <w:rPrChange w:id="585" w:author="Alwyn Williams" w:date="2021-07-16T10:01:00Z">
              <w:rPr/>
            </w:rPrChange>
          </w:rPr>
          <w:delText>3</w:delText>
        </w:r>
        <w:r w:rsidRPr="00D9563A" w:rsidDel="00D9563A">
          <w:rPr>
            <w:rPrChange w:id="586" w:author="Alwyn Williams" w:date="2021-07-16T10:01:00Z">
              <w:rPr/>
            </w:rPrChange>
          </w:rPr>
          <w:tab/>
          <w:delText>Luminous Range</w:delText>
        </w:r>
        <w:r w:rsidRPr="00D9563A" w:rsidDel="00D9563A">
          <w:rPr>
            <w:rPrChange w:id="587" w:author="Alwyn Williams" w:date="2021-07-16T10:01:00Z">
              <w:rPr/>
            </w:rPrChange>
          </w:rPr>
          <w:tab/>
          <w:delText>9</w:delText>
        </w:r>
      </w:del>
    </w:p>
    <w:p w14:paraId="407CEFCC" w14:textId="4A3E5FDA" w:rsidR="00A64089" w:rsidRPr="00D9563A" w:rsidDel="00D9563A" w:rsidRDefault="00A64089" w:rsidP="00A64089">
      <w:pPr>
        <w:pStyle w:val="BodyText"/>
        <w:tabs>
          <w:tab w:val="left" w:pos="851"/>
          <w:tab w:val="right" w:pos="9356"/>
        </w:tabs>
        <w:spacing w:after="60"/>
        <w:ind w:left="851" w:right="282" w:hanging="851"/>
        <w:rPr>
          <w:del w:id="588" w:author="Alwyn Williams" w:date="2021-07-16T10:04:00Z"/>
          <w:rPrChange w:id="589" w:author="Alwyn Williams" w:date="2021-07-16T10:01:00Z">
            <w:rPr>
              <w:del w:id="590" w:author="Alwyn Williams" w:date="2021-07-16T10:04:00Z"/>
            </w:rPr>
          </w:rPrChange>
        </w:rPr>
      </w:pPr>
      <w:del w:id="591" w:author="Alwyn Williams" w:date="2021-07-16T10:04:00Z">
        <w:r w:rsidRPr="00D9563A" w:rsidDel="00D9563A">
          <w:rPr>
            <w:rPrChange w:id="592" w:author="Alwyn Williams" w:date="2021-07-16T10:01:00Z">
              <w:rPr/>
            </w:rPrChange>
          </w:rPr>
          <w:delText>4</w:delText>
        </w:r>
        <w:r w:rsidRPr="00D9563A" w:rsidDel="00D9563A">
          <w:rPr>
            <w:rPrChange w:id="593" w:author="Alwyn Williams" w:date="2021-07-16T10:01:00Z">
              <w:rPr/>
            </w:rPrChange>
          </w:rPr>
          <w:tab/>
          <w:delText>Nominal Range</w:delText>
        </w:r>
        <w:r w:rsidRPr="00D9563A" w:rsidDel="00D9563A">
          <w:rPr>
            <w:rPrChange w:id="594" w:author="Alwyn Williams" w:date="2021-07-16T10:01:00Z">
              <w:rPr/>
            </w:rPrChange>
          </w:rPr>
          <w:tab/>
          <w:delText>10</w:delText>
        </w:r>
      </w:del>
    </w:p>
    <w:p w14:paraId="14084C83" w14:textId="52BB034F" w:rsidR="00A64089" w:rsidRPr="00D9563A" w:rsidDel="00D9563A" w:rsidRDefault="00A64089" w:rsidP="00A64089">
      <w:pPr>
        <w:pStyle w:val="BodyText"/>
        <w:tabs>
          <w:tab w:val="left" w:pos="851"/>
          <w:tab w:val="right" w:pos="9356"/>
        </w:tabs>
        <w:spacing w:after="60"/>
        <w:ind w:left="851" w:right="282" w:hanging="851"/>
        <w:rPr>
          <w:del w:id="595" w:author="Alwyn Williams" w:date="2021-07-16T10:04:00Z"/>
          <w:rPrChange w:id="596" w:author="Alwyn Williams" w:date="2021-07-16T10:01:00Z">
            <w:rPr>
              <w:del w:id="597" w:author="Alwyn Williams" w:date="2021-07-16T10:04:00Z"/>
            </w:rPr>
          </w:rPrChange>
        </w:rPr>
      </w:pPr>
      <w:del w:id="598" w:author="Alwyn Williams" w:date="2021-07-16T10:04:00Z">
        <w:r w:rsidRPr="00D9563A" w:rsidDel="00D9563A">
          <w:rPr>
            <w:rPrChange w:id="599" w:author="Alwyn Williams" w:date="2021-07-16T10:01:00Z">
              <w:rPr/>
            </w:rPrChange>
          </w:rPr>
          <w:delText>5</w:delText>
        </w:r>
        <w:r w:rsidRPr="00D9563A" w:rsidDel="00D9563A">
          <w:rPr>
            <w:rPrChange w:id="600" w:author="Alwyn Williams" w:date="2021-07-16T10:01:00Z">
              <w:rPr/>
            </w:rPrChange>
          </w:rPr>
          <w:tab/>
          <w:delText>Important Factors in the Design of Marine Signal Lights</w:delText>
        </w:r>
        <w:r w:rsidRPr="00D9563A" w:rsidDel="00D9563A">
          <w:rPr>
            <w:rPrChange w:id="601" w:author="Alwyn Williams" w:date="2021-07-16T10:01:00Z">
              <w:rPr/>
            </w:rPrChange>
          </w:rPr>
          <w:tab/>
          <w:delText>10</w:delText>
        </w:r>
      </w:del>
    </w:p>
    <w:p w14:paraId="1D6C0A8B" w14:textId="6B7AC9C9" w:rsidR="00A64089" w:rsidRPr="00D9563A" w:rsidDel="00D9563A" w:rsidRDefault="00A64089" w:rsidP="00A64089">
      <w:pPr>
        <w:pStyle w:val="BodyText"/>
        <w:tabs>
          <w:tab w:val="left" w:pos="851"/>
          <w:tab w:val="right" w:pos="9072"/>
        </w:tabs>
        <w:spacing w:after="0"/>
        <w:ind w:left="851" w:right="565" w:hanging="851"/>
        <w:rPr>
          <w:del w:id="602" w:author="Alwyn Williams" w:date="2021-07-16T10:04:00Z"/>
          <w:rPrChange w:id="603" w:author="Alwyn Williams" w:date="2021-07-16T10:01:00Z">
            <w:rPr>
              <w:del w:id="604" w:author="Alwyn Williams" w:date="2021-07-16T10:04:00Z"/>
            </w:rPr>
          </w:rPrChange>
        </w:rPr>
      </w:pPr>
    </w:p>
    <w:p w14:paraId="54DD3EE0" w14:textId="5CC282F2" w:rsidR="00A64089" w:rsidRPr="00D9563A" w:rsidDel="00D9563A" w:rsidRDefault="00A64089" w:rsidP="00A64089">
      <w:pPr>
        <w:pStyle w:val="BodyText"/>
        <w:spacing w:after="60"/>
        <w:ind w:right="565"/>
        <w:rPr>
          <w:del w:id="605" w:author="Alwyn Williams" w:date="2021-07-16T10:04:00Z"/>
          <w:b/>
          <w:bCs/>
          <w:rPrChange w:id="606" w:author="Alwyn Williams" w:date="2021-07-16T10:01:00Z">
            <w:rPr>
              <w:del w:id="607" w:author="Alwyn Williams" w:date="2021-07-16T10:04:00Z"/>
              <w:b/>
              <w:bCs/>
            </w:rPr>
          </w:rPrChange>
        </w:rPr>
      </w:pPr>
      <w:del w:id="608" w:author="Alwyn Williams" w:date="2021-07-16T10:04:00Z">
        <w:r w:rsidRPr="00D9563A" w:rsidDel="00D9563A">
          <w:rPr>
            <w:b/>
            <w:bCs/>
            <w:rPrChange w:id="609" w:author="Alwyn Williams" w:date="2021-07-16T10:01:00Z">
              <w:rPr>
                <w:b/>
                <w:bCs/>
              </w:rPr>
            </w:rPrChange>
          </w:rPr>
          <w:delText>Part 3</w:delText>
        </w:r>
      </w:del>
    </w:p>
    <w:p w14:paraId="46C2030C" w14:textId="32F2F96F" w:rsidR="00A64089" w:rsidRPr="00D9563A" w:rsidDel="00D9563A" w:rsidRDefault="00A64089" w:rsidP="00A64089">
      <w:pPr>
        <w:pStyle w:val="BodyText"/>
        <w:tabs>
          <w:tab w:val="left" w:pos="851"/>
          <w:tab w:val="right" w:pos="9356"/>
        </w:tabs>
        <w:spacing w:after="60"/>
        <w:ind w:left="851" w:right="282" w:hanging="851"/>
        <w:rPr>
          <w:del w:id="610" w:author="Alwyn Williams" w:date="2021-07-16T10:04:00Z"/>
          <w:rPrChange w:id="611" w:author="Alwyn Williams" w:date="2021-07-16T10:01:00Z">
            <w:rPr>
              <w:del w:id="612" w:author="Alwyn Williams" w:date="2021-07-16T10:04:00Z"/>
            </w:rPr>
          </w:rPrChange>
        </w:rPr>
      </w:pPr>
      <w:del w:id="613" w:author="Alwyn Williams" w:date="2021-07-16T10:04:00Z">
        <w:r w:rsidRPr="00D9563A" w:rsidDel="00D9563A">
          <w:rPr>
            <w:rPrChange w:id="614" w:author="Alwyn Williams" w:date="2021-07-16T10:01:00Z">
              <w:rPr/>
            </w:rPrChange>
          </w:rPr>
          <w:delText>1</w:delText>
        </w:r>
        <w:r w:rsidRPr="00D9563A" w:rsidDel="00D9563A">
          <w:rPr>
            <w:rPrChange w:id="615" w:author="Alwyn Williams" w:date="2021-07-16T10:01:00Z">
              <w:rPr/>
            </w:rPrChange>
          </w:rPr>
          <w:tab/>
          <w:delText>Introduction</w:delText>
        </w:r>
        <w:r w:rsidRPr="00D9563A" w:rsidDel="00D9563A">
          <w:rPr>
            <w:rPrChange w:id="616" w:author="Alwyn Williams" w:date="2021-07-16T10:01:00Z">
              <w:rPr/>
            </w:rPrChange>
          </w:rPr>
          <w:tab/>
          <w:delText>8</w:delText>
        </w:r>
      </w:del>
    </w:p>
    <w:p w14:paraId="1BFBBDE0" w14:textId="7C11295A" w:rsidR="00A64089" w:rsidRPr="00D9563A" w:rsidDel="00D9563A" w:rsidRDefault="00A64089" w:rsidP="00A64089">
      <w:pPr>
        <w:pStyle w:val="BodyText"/>
        <w:tabs>
          <w:tab w:val="left" w:pos="851"/>
          <w:tab w:val="right" w:pos="9356"/>
        </w:tabs>
        <w:spacing w:after="60"/>
        <w:ind w:left="851" w:right="282" w:hanging="851"/>
        <w:rPr>
          <w:del w:id="617" w:author="Alwyn Williams" w:date="2021-07-16T10:04:00Z"/>
          <w:rPrChange w:id="618" w:author="Alwyn Williams" w:date="2021-07-16T10:01:00Z">
            <w:rPr>
              <w:del w:id="619" w:author="Alwyn Williams" w:date="2021-07-16T10:04:00Z"/>
            </w:rPr>
          </w:rPrChange>
        </w:rPr>
      </w:pPr>
      <w:del w:id="620" w:author="Alwyn Williams" w:date="2021-07-16T10:04:00Z">
        <w:r w:rsidRPr="00D9563A" w:rsidDel="00D9563A">
          <w:rPr>
            <w:rPrChange w:id="621" w:author="Alwyn Williams" w:date="2021-07-16T10:01:00Z">
              <w:rPr/>
            </w:rPrChange>
          </w:rPr>
          <w:delText>2</w:delText>
        </w:r>
        <w:r w:rsidRPr="00D9563A" w:rsidDel="00D9563A">
          <w:rPr>
            <w:rPrChange w:id="622" w:author="Alwyn Williams" w:date="2021-07-16T10:01:00Z">
              <w:rPr/>
            </w:rPrChange>
          </w:rPr>
          <w:tab/>
          <w:delText>Scope</w:delText>
        </w:r>
        <w:r w:rsidRPr="00D9563A" w:rsidDel="00D9563A">
          <w:rPr>
            <w:rPrChange w:id="623" w:author="Alwyn Williams" w:date="2021-07-16T10:01:00Z">
              <w:rPr/>
            </w:rPrChange>
          </w:rPr>
          <w:tab/>
          <w:delText>9</w:delText>
        </w:r>
      </w:del>
    </w:p>
    <w:p w14:paraId="23AFFE0A" w14:textId="0E7BA04D" w:rsidR="00A64089" w:rsidRPr="00D9563A" w:rsidDel="00D9563A" w:rsidRDefault="00A64089" w:rsidP="00A64089">
      <w:pPr>
        <w:pStyle w:val="BodyText"/>
        <w:tabs>
          <w:tab w:val="left" w:pos="851"/>
          <w:tab w:val="right" w:pos="9356"/>
        </w:tabs>
        <w:spacing w:after="60"/>
        <w:ind w:left="851" w:right="282" w:hanging="851"/>
        <w:rPr>
          <w:del w:id="624" w:author="Alwyn Williams" w:date="2021-07-16T10:04:00Z"/>
          <w:rPrChange w:id="625" w:author="Alwyn Williams" w:date="2021-07-16T10:01:00Z">
            <w:rPr>
              <w:del w:id="626" w:author="Alwyn Williams" w:date="2021-07-16T10:04:00Z"/>
            </w:rPr>
          </w:rPrChange>
        </w:rPr>
      </w:pPr>
      <w:del w:id="627" w:author="Alwyn Williams" w:date="2021-07-16T10:04:00Z">
        <w:r w:rsidRPr="00D9563A" w:rsidDel="00D9563A">
          <w:rPr>
            <w:rPrChange w:id="628" w:author="Alwyn Williams" w:date="2021-07-16T10:01:00Z">
              <w:rPr/>
            </w:rPrChange>
          </w:rPr>
          <w:delText>3</w:delText>
        </w:r>
        <w:r w:rsidRPr="00D9563A" w:rsidDel="00D9563A">
          <w:rPr>
            <w:rPrChange w:id="629" w:author="Alwyn Williams" w:date="2021-07-16T10:01:00Z">
              <w:rPr/>
            </w:rPrChange>
          </w:rPr>
          <w:tab/>
          <w:delText>Objective</w:delText>
        </w:r>
        <w:r w:rsidRPr="00D9563A" w:rsidDel="00D9563A">
          <w:rPr>
            <w:rPrChange w:id="630" w:author="Alwyn Williams" w:date="2021-07-16T10:01:00Z">
              <w:rPr/>
            </w:rPrChange>
          </w:rPr>
          <w:tab/>
          <w:delText>9</w:delText>
        </w:r>
      </w:del>
    </w:p>
    <w:p w14:paraId="31B179EF" w14:textId="11E86268" w:rsidR="00A64089" w:rsidRPr="00D9563A" w:rsidDel="00D9563A" w:rsidRDefault="00A64089" w:rsidP="00A64089">
      <w:pPr>
        <w:pStyle w:val="BodyText"/>
        <w:tabs>
          <w:tab w:val="left" w:pos="851"/>
          <w:tab w:val="right" w:pos="9356"/>
        </w:tabs>
        <w:spacing w:after="60"/>
        <w:ind w:left="851" w:right="282" w:hanging="851"/>
        <w:rPr>
          <w:del w:id="631" w:author="Alwyn Williams" w:date="2021-07-16T10:04:00Z"/>
          <w:rPrChange w:id="632" w:author="Alwyn Williams" w:date="2021-07-16T10:01:00Z">
            <w:rPr>
              <w:del w:id="633" w:author="Alwyn Williams" w:date="2021-07-16T10:04:00Z"/>
            </w:rPr>
          </w:rPrChange>
        </w:rPr>
      </w:pPr>
      <w:del w:id="634" w:author="Alwyn Williams" w:date="2021-07-16T10:04:00Z">
        <w:r w:rsidRPr="00D9563A" w:rsidDel="00D9563A">
          <w:rPr>
            <w:rPrChange w:id="635" w:author="Alwyn Williams" w:date="2021-07-16T10:01:00Z">
              <w:rPr/>
            </w:rPrChange>
          </w:rPr>
          <w:delText>4</w:delText>
        </w:r>
        <w:r w:rsidRPr="00D9563A" w:rsidDel="00D9563A">
          <w:rPr>
            <w:rPrChange w:id="636" w:author="Alwyn Williams" w:date="2021-07-16T10:01:00Z">
              <w:rPr/>
            </w:rPrChange>
          </w:rPr>
          <w:tab/>
          <w:delText>Definitions</w:delText>
        </w:r>
        <w:r w:rsidRPr="00D9563A" w:rsidDel="00D9563A">
          <w:rPr>
            <w:rPrChange w:id="637" w:author="Alwyn Williams" w:date="2021-07-16T10:01:00Z">
              <w:rPr/>
            </w:rPrChange>
          </w:rPr>
          <w:tab/>
          <w:delText>9</w:delText>
        </w:r>
      </w:del>
    </w:p>
    <w:p w14:paraId="009F976D" w14:textId="66F37646" w:rsidR="00A64089" w:rsidRPr="00D9563A" w:rsidDel="00D9563A" w:rsidRDefault="00A64089" w:rsidP="00A64089">
      <w:pPr>
        <w:pStyle w:val="BodyText"/>
        <w:tabs>
          <w:tab w:val="left" w:pos="851"/>
          <w:tab w:val="right" w:pos="9356"/>
        </w:tabs>
        <w:spacing w:after="60"/>
        <w:ind w:left="851" w:right="282" w:hanging="851"/>
        <w:rPr>
          <w:del w:id="638" w:author="Alwyn Williams" w:date="2021-07-16T10:04:00Z"/>
          <w:rPrChange w:id="639" w:author="Alwyn Williams" w:date="2021-07-16T10:01:00Z">
            <w:rPr>
              <w:del w:id="640" w:author="Alwyn Williams" w:date="2021-07-16T10:04:00Z"/>
            </w:rPr>
          </w:rPrChange>
        </w:rPr>
      </w:pPr>
      <w:del w:id="641" w:author="Alwyn Williams" w:date="2021-07-16T10:04:00Z">
        <w:r w:rsidRPr="00D9563A" w:rsidDel="00D9563A">
          <w:rPr>
            <w:rPrChange w:id="642" w:author="Alwyn Williams" w:date="2021-07-16T10:01:00Z">
              <w:rPr/>
            </w:rPrChange>
          </w:rPr>
          <w:delText>5</w:delText>
        </w:r>
        <w:r w:rsidRPr="00D9563A" w:rsidDel="00D9563A">
          <w:rPr>
            <w:rPrChange w:id="643" w:author="Alwyn Williams" w:date="2021-07-16T10:01:00Z">
              <w:rPr/>
            </w:rPrChange>
          </w:rPr>
          <w:tab/>
          <w:delText>Measurement Principles</w:delText>
        </w:r>
        <w:r w:rsidRPr="00D9563A" w:rsidDel="00D9563A">
          <w:rPr>
            <w:rPrChange w:id="644" w:author="Alwyn Williams" w:date="2021-07-16T10:01:00Z">
              <w:rPr/>
            </w:rPrChange>
          </w:rPr>
          <w:tab/>
          <w:delText>18</w:delText>
        </w:r>
      </w:del>
    </w:p>
    <w:p w14:paraId="0580DCA9" w14:textId="09146EF9" w:rsidR="00A64089" w:rsidRPr="00D9563A" w:rsidDel="00D9563A" w:rsidRDefault="00A64089" w:rsidP="00A64089">
      <w:pPr>
        <w:pStyle w:val="BodyText"/>
        <w:tabs>
          <w:tab w:val="left" w:pos="851"/>
          <w:tab w:val="right" w:pos="9356"/>
        </w:tabs>
        <w:spacing w:after="60"/>
        <w:ind w:left="851" w:right="282" w:hanging="851"/>
        <w:rPr>
          <w:del w:id="645" w:author="Alwyn Williams" w:date="2021-07-16T10:04:00Z"/>
          <w:rPrChange w:id="646" w:author="Alwyn Williams" w:date="2021-07-16T10:01:00Z">
            <w:rPr>
              <w:del w:id="647" w:author="Alwyn Williams" w:date="2021-07-16T10:04:00Z"/>
            </w:rPr>
          </w:rPrChange>
        </w:rPr>
      </w:pPr>
      <w:del w:id="648" w:author="Alwyn Williams" w:date="2021-07-16T10:04:00Z">
        <w:r w:rsidRPr="00D9563A" w:rsidDel="00D9563A">
          <w:rPr>
            <w:rPrChange w:id="649" w:author="Alwyn Williams" w:date="2021-07-16T10:01:00Z">
              <w:rPr/>
            </w:rPrChange>
          </w:rPr>
          <w:delText>6</w:delText>
        </w:r>
        <w:r w:rsidRPr="00D9563A" w:rsidDel="00D9563A">
          <w:rPr>
            <w:rPrChange w:id="650" w:author="Alwyn Williams" w:date="2021-07-16T10:01:00Z">
              <w:rPr/>
            </w:rPrChange>
          </w:rPr>
          <w:tab/>
          <w:delText>Models and Functions</w:delText>
        </w:r>
        <w:r w:rsidRPr="00D9563A" w:rsidDel="00D9563A">
          <w:rPr>
            <w:rPrChange w:id="651" w:author="Alwyn Williams" w:date="2021-07-16T10:01:00Z">
              <w:rPr/>
            </w:rPrChange>
          </w:rPr>
          <w:tab/>
          <w:delText>23</w:delText>
        </w:r>
      </w:del>
    </w:p>
    <w:p w14:paraId="3B9DEB61" w14:textId="2FA107EC" w:rsidR="00A64089" w:rsidRPr="00D9563A" w:rsidDel="00D9563A" w:rsidRDefault="00A64089" w:rsidP="00A64089">
      <w:pPr>
        <w:pStyle w:val="BodyText"/>
        <w:tabs>
          <w:tab w:val="left" w:pos="851"/>
          <w:tab w:val="right" w:pos="9356"/>
        </w:tabs>
        <w:spacing w:after="60"/>
        <w:ind w:left="851" w:right="282" w:hanging="851"/>
        <w:rPr>
          <w:del w:id="652" w:author="Alwyn Williams" w:date="2021-07-16T10:04:00Z"/>
          <w:rPrChange w:id="653" w:author="Alwyn Williams" w:date="2021-07-16T10:01:00Z">
            <w:rPr>
              <w:del w:id="654" w:author="Alwyn Williams" w:date="2021-07-16T10:04:00Z"/>
            </w:rPr>
          </w:rPrChange>
        </w:rPr>
      </w:pPr>
      <w:del w:id="655" w:author="Alwyn Williams" w:date="2021-07-16T10:04:00Z">
        <w:r w:rsidRPr="00D9563A" w:rsidDel="00D9563A">
          <w:rPr>
            <w:rPrChange w:id="656" w:author="Alwyn Williams" w:date="2021-07-16T10:01:00Z">
              <w:rPr/>
            </w:rPrChange>
          </w:rPr>
          <w:delText>7</w:delText>
        </w:r>
        <w:r w:rsidRPr="00D9563A" w:rsidDel="00D9563A">
          <w:rPr>
            <w:rPrChange w:id="657" w:author="Alwyn Williams" w:date="2021-07-16T10:01:00Z">
              <w:rPr/>
            </w:rPrChange>
          </w:rPr>
          <w:tab/>
          <w:delText>Measurement Equipment</w:delText>
        </w:r>
        <w:r w:rsidRPr="00D9563A" w:rsidDel="00D9563A">
          <w:rPr>
            <w:rPrChange w:id="658" w:author="Alwyn Williams" w:date="2021-07-16T10:01:00Z">
              <w:rPr/>
            </w:rPrChange>
          </w:rPr>
          <w:tab/>
          <w:delText>26</w:delText>
        </w:r>
      </w:del>
    </w:p>
    <w:p w14:paraId="345BBF1D" w14:textId="224DEB64" w:rsidR="00A64089" w:rsidRPr="00D9563A" w:rsidDel="00D9563A" w:rsidRDefault="00A64089" w:rsidP="00A64089">
      <w:pPr>
        <w:pStyle w:val="BodyText"/>
        <w:tabs>
          <w:tab w:val="left" w:pos="851"/>
          <w:tab w:val="right" w:pos="9356"/>
        </w:tabs>
        <w:spacing w:after="60"/>
        <w:ind w:left="851" w:right="282" w:hanging="851"/>
        <w:rPr>
          <w:del w:id="659" w:author="Alwyn Williams" w:date="2021-07-16T10:04:00Z"/>
          <w:rPrChange w:id="660" w:author="Alwyn Williams" w:date="2021-07-16T10:01:00Z">
            <w:rPr>
              <w:del w:id="661" w:author="Alwyn Williams" w:date="2021-07-16T10:04:00Z"/>
            </w:rPr>
          </w:rPrChange>
        </w:rPr>
      </w:pPr>
      <w:del w:id="662" w:author="Alwyn Williams" w:date="2021-07-16T10:04:00Z">
        <w:r w:rsidRPr="00D9563A" w:rsidDel="00D9563A">
          <w:rPr>
            <w:rPrChange w:id="663" w:author="Alwyn Williams" w:date="2021-07-16T10:01:00Z">
              <w:rPr/>
            </w:rPrChange>
          </w:rPr>
          <w:delText>8</w:delText>
        </w:r>
        <w:r w:rsidRPr="00D9563A" w:rsidDel="00D9563A">
          <w:rPr>
            <w:rPrChange w:id="664" w:author="Alwyn Williams" w:date="2021-07-16T10:01:00Z">
              <w:rPr/>
            </w:rPrChange>
          </w:rPr>
          <w:tab/>
          <w:delText>General Laboratory Procedures</w:delText>
        </w:r>
        <w:r w:rsidRPr="00D9563A" w:rsidDel="00D9563A">
          <w:rPr>
            <w:rPrChange w:id="665" w:author="Alwyn Williams" w:date="2021-07-16T10:01:00Z">
              <w:rPr/>
            </w:rPrChange>
          </w:rPr>
          <w:tab/>
          <w:delText>32</w:delText>
        </w:r>
      </w:del>
    </w:p>
    <w:p w14:paraId="3EBF9214" w14:textId="7A072456" w:rsidR="00A64089" w:rsidRPr="00D9563A" w:rsidDel="00D9563A" w:rsidRDefault="00A64089" w:rsidP="00A64089">
      <w:pPr>
        <w:pStyle w:val="BodyText"/>
        <w:tabs>
          <w:tab w:val="left" w:pos="851"/>
          <w:tab w:val="right" w:pos="9356"/>
        </w:tabs>
        <w:spacing w:after="60"/>
        <w:ind w:left="851" w:right="282" w:hanging="851"/>
        <w:rPr>
          <w:del w:id="666" w:author="Alwyn Williams" w:date="2021-07-16T10:04:00Z"/>
          <w:rPrChange w:id="667" w:author="Alwyn Williams" w:date="2021-07-16T10:01:00Z">
            <w:rPr>
              <w:del w:id="668" w:author="Alwyn Williams" w:date="2021-07-16T10:04:00Z"/>
            </w:rPr>
          </w:rPrChange>
        </w:rPr>
      </w:pPr>
      <w:del w:id="669" w:author="Alwyn Williams" w:date="2021-07-16T10:04:00Z">
        <w:r w:rsidRPr="00D9563A" w:rsidDel="00D9563A">
          <w:rPr>
            <w:rPrChange w:id="670" w:author="Alwyn Williams" w:date="2021-07-16T10:01:00Z">
              <w:rPr/>
            </w:rPrChange>
          </w:rPr>
          <w:delText>9</w:delText>
        </w:r>
        <w:r w:rsidRPr="00D9563A" w:rsidDel="00D9563A">
          <w:rPr>
            <w:rPrChange w:id="671" w:author="Alwyn Williams" w:date="2021-07-16T10:01:00Z">
              <w:rPr/>
            </w:rPrChange>
          </w:rPr>
          <w:tab/>
          <w:delText>Photometry Methods and Requirements</w:delText>
        </w:r>
        <w:r w:rsidRPr="00D9563A" w:rsidDel="00D9563A">
          <w:rPr>
            <w:rPrChange w:id="672" w:author="Alwyn Williams" w:date="2021-07-16T10:01:00Z">
              <w:rPr/>
            </w:rPrChange>
          </w:rPr>
          <w:tab/>
          <w:delText>36</w:delText>
        </w:r>
      </w:del>
    </w:p>
    <w:p w14:paraId="5653DB3C" w14:textId="3A305BB7" w:rsidR="00A64089" w:rsidRPr="00D9563A" w:rsidDel="00D9563A" w:rsidRDefault="00A64089" w:rsidP="00A64089">
      <w:pPr>
        <w:pStyle w:val="BodyText"/>
        <w:tabs>
          <w:tab w:val="left" w:pos="851"/>
          <w:tab w:val="right" w:pos="9356"/>
        </w:tabs>
        <w:spacing w:after="60"/>
        <w:ind w:left="851" w:right="282" w:hanging="851"/>
        <w:rPr>
          <w:del w:id="673" w:author="Alwyn Williams" w:date="2021-07-16T10:04:00Z"/>
          <w:rPrChange w:id="674" w:author="Alwyn Williams" w:date="2021-07-16T10:01:00Z">
            <w:rPr>
              <w:del w:id="675" w:author="Alwyn Williams" w:date="2021-07-16T10:04:00Z"/>
            </w:rPr>
          </w:rPrChange>
        </w:rPr>
      </w:pPr>
      <w:del w:id="676" w:author="Alwyn Williams" w:date="2021-07-16T10:04:00Z">
        <w:r w:rsidRPr="00D9563A" w:rsidDel="00D9563A">
          <w:rPr>
            <w:rPrChange w:id="677" w:author="Alwyn Williams" w:date="2021-07-16T10:01:00Z">
              <w:rPr/>
            </w:rPrChange>
          </w:rPr>
          <w:delText>10</w:delText>
        </w:r>
        <w:r w:rsidRPr="00D9563A" w:rsidDel="00D9563A">
          <w:rPr>
            <w:rPrChange w:id="678" w:author="Alwyn Williams" w:date="2021-07-16T10:01:00Z">
              <w:rPr/>
            </w:rPrChange>
          </w:rPr>
          <w:tab/>
          <w:delText>Colorimetry Methods and Requirements</w:delText>
        </w:r>
        <w:r w:rsidRPr="00D9563A" w:rsidDel="00D9563A">
          <w:rPr>
            <w:rPrChange w:id="679" w:author="Alwyn Williams" w:date="2021-07-16T10:01:00Z">
              <w:rPr/>
            </w:rPrChange>
          </w:rPr>
          <w:tab/>
          <w:delText>43</w:delText>
        </w:r>
      </w:del>
    </w:p>
    <w:p w14:paraId="6A0E820F" w14:textId="387C1C89" w:rsidR="00A64089" w:rsidRPr="00D9563A" w:rsidDel="00D9563A" w:rsidRDefault="00A64089" w:rsidP="00A64089">
      <w:pPr>
        <w:pStyle w:val="BodyText"/>
        <w:tabs>
          <w:tab w:val="left" w:pos="851"/>
          <w:tab w:val="right" w:pos="9356"/>
        </w:tabs>
        <w:spacing w:after="60"/>
        <w:ind w:left="851" w:right="282" w:hanging="851"/>
        <w:rPr>
          <w:del w:id="680" w:author="Alwyn Williams" w:date="2021-07-16T10:04:00Z"/>
          <w:rPrChange w:id="681" w:author="Alwyn Williams" w:date="2021-07-16T10:01:00Z">
            <w:rPr>
              <w:del w:id="682" w:author="Alwyn Williams" w:date="2021-07-16T10:04:00Z"/>
            </w:rPr>
          </w:rPrChange>
        </w:rPr>
      </w:pPr>
      <w:del w:id="683" w:author="Alwyn Williams" w:date="2021-07-16T10:04:00Z">
        <w:r w:rsidRPr="00D9563A" w:rsidDel="00D9563A">
          <w:rPr>
            <w:rPrChange w:id="684" w:author="Alwyn Williams" w:date="2021-07-16T10:01:00Z">
              <w:rPr/>
            </w:rPrChange>
          </w:rPr>
          <w:delText>11</w:delText>
        </w:r>
        <w:r w:rsidRPr="00D9563A" w:rsidDel="00D9563A">
          <w:rPr>
            <w:rPrChange w:id="685" w:author="Alwyn Williams" w:date="2021-07-16T10:01:00Z">
              <w:rPr/>
            </w:rPrChange>
          </w:rPr>
          <w:tab/>
          <w:delText>Presentation of Results</w:delText>
        </w:r>
        <w:r w:rsidRPr="00D9563A" w:rsidDel="00D9563A">
          <w:rPr>
            <w:rPrChange w:id="686" w:author="Alwyn Williams" w:date="2021-07-16T10:01:00Z">
              <w:rPr/>
            </w:rPrChange>
          </w:rPr>
          <w:tab/>
          <w:delText>45</w:delText>
        </w:r>
      </w:del>
    </w:p>
    <w:p w14:paraId="49A05D8E" w14:textId="46AC03A8" w:rsidR="00A64089" w:rsidRPr="00D9563A" w:rsidDel="00D9563A" w:rsidRDefault="00A64089" w:rsidP="00A64089">
      <w:pPr>
        <w:pStyle w:val="BodyText"/>
        <w:tabs>
          <w:tab w:val="left" w:pos="851"/>
          <w:tab w:val="right" w:pos="9356"/>
        </w:tabs>
        <w:spacing w:after="60"/>
        <w:ind w:left="851" w:right="282" w:hanging="851"/>
        <w:rPr>
          <w:del w:id="687" w:author="Alwyn Williams" w:date="2021-07-16T10:04:00Z"/>
          <w:rPrChange w:id="688" w:author="Alwyn Williams" w:date="2021-07-16T10:01:00Z">
            <w:rPr>
              <w:del w:id="689" w:author="Alwyn Williams" w:date="2021-07-16T10:04:00Z"/>
            </w:rPr>
          </w:rPrChange>
        </w:rPr>
      </w:pPr>
      <w:del w:id="690" w:author="Alwyn Williams" w:date="2021-07-16T10:04:00Z">
        <w:r w:rsidRPr="00D9563A" w:rsidDel="00D9563A">
          <w:rPr>
            <w:rPrChange w:id="691" w:author="Alwyn Williams" w:date="2021-07-16T10:01:00Z">
              <w:rPr/>
            </w:rPrChange>
          </w:rPr>
          <w:delText>12</w:delText>
        </w:r>
        <w:r w:rsidRPr="00D9563A" w:rsidDel="00D9563A">
          <w:rPr>
            <w:rPrChange w:id="692" w:author="Alwyn Williams" w:date="2021-07-16T10:01:00Z">
              <w:rPr/>
            </w:rPrChange>
          </w:rPr>
          <w:tab/>
          <w:delText>References</w:delText>
        </w:r>
        <w:r w:rsidRPr="00D9563A" w:rsidDel="00D9563A">
          <w:rPr>
            <w:rPrChange w:id="693" w:author="Alwyn Williams" w:date="2021-07-16T10:01:00Z">
              <w:rPr/>
            </w:rPrChange>
          </w:rPr>
          <w:tab/>
          <w:delText>55</w:delText>
        </w:r>
      </w:del>
    </w:p>
    <w:p w14:paraId="2831DDD7" w14:textId="501524EA" w:rsidR="00A64089" w:rsidRPr="00D9563A" w:rsidDel="00D9563A" w:rsidRDefault="00A64089" w:rsidP="00A64089">
      <w:pPr>
        <w:pStyle w:val="BodyText"/>
        <w:tabs>
          <w:tab w:val="left" w:pos="851"/>
          <w:tab w:val="right" w:pos="9072"/>
        </w:tabs>
        <w:spacing w:after="0"/>
        <w:ind w:left="851" w:right="565" w:hanging="851"/>
        <w:rPr>
          <w:del w:id="694" w:author="Alwyn Williams" w:date="2021-07-16T10:04:00Z"/>
          <w:rPrChange w:id="695" w:author="Alwyn Williams" w:date="2021-07-16T10:01:00Z">
            <w:rPr>
              <w:del w:id="696" w:author="Alwyn Williams" w:date="2021-07-16T10:04:00Z"/>
            </w:rPr>
          </w:rPrChange>
        </w:rPr>
      </w:pPr>
    </w:p>
    <w:p w14:paraId="1C183F00" w14:textId="6FB285AF" w:rsidR="00A64089" w:rsidRPr="00D9563A" w:rsidDel="00D9563A" w:rsidRDefault="00A64089" w:rsidP="00A64089">
      <w:pPr>
        <w:pStyle w:val="BodyText"/>
        <w:spacing w:after="60"/>
        <w:ind w:right="565"/>
        <w:rPr>
          <w:del w:id="697" w:author="Alwyn Williams" w:date="2021-07-16T10:04:00Z"/>
          <w:b/>
          <w:bCs/>
          <w:rPrChange w:id="698" w:author="Alwyn Williams" w:date="2021-07-16T10:01:00Z">
            <w:rPr>
              <w:del w:id="699" w:author="Alwyn Williams" w:date="2021-07-16T10:04:00Z"/>
              <w:b/>
              <w:bCs/>
            </w:rPr>
          </w:rPrChange>
        </w:rPr>
      </w:pPr>
      <w:del w:id="700" w:author="Alwyn Williams" w:date="2021-07-16T10:04:00Z">
        <w:r w:rsidRPr="00D9563A" w:rsidDel="00D9563A">
          <w:rPr>
            <w:b/>
            <w:bCs/>
            <w:rPrChange w:id="701" w:author="Alwyn Williams" w:date="2021-07-16T10:01:00Z">
              <w:rPr>
                <w:b/>
                <w:bCs/>
              </w:rPr>
            </w:rPrChange>
          </w:rPr>
          <w:delText>Part 4</w:delText>
        </w:r>
      </w:del>
    </w:p>
    <w:p w14:paraId="693597D2" w14:textId="03057F99" w:rsidR="00A64089" w:rsidRPr="00D9563A" w:rsidDel="00D9563A" w:rsidRDefault="00A64089" w:rsidP="00A64089">
      <w:pPr>
        <w:pStyle w:val="BodyText"/>
        <w:tabs>
          <w:tab w:val="left" w:pos="851"/>
          <w:tab w:val="right" w:pos="9356"/>
        </w:tabs>
        <w:spacing w:after="60"/>
        <w:ind w:left="851" w:right="282" w:hanging="851"/>
        <w:rPr>
          <w:del w:id="702" w:author="Alwyn Williams" w:date="2021-07-16T10:04:00Z"/>
          <w:rPrChange w:id="703" w:author="Alwyn Williams" w:date="2021-07-16T10:01:00Z">
            <w:rPr>
              <w:del w:id="704" w:author="Alwyn Williams" w:date="2021-07-16T10:04:00Z"/>
            </w:rPr>
          </w:rPrChange>
        </w:rPr>
      </w:pPr>
      <w:del w:id="705" w:author="Alwyn Williams" w:date="2021-07-16T10:04:00Z">
        <w:r w:rsidRPr="00D9563A" w:rsidDel="00D9563A">
          <w:rPr>
            <w:rPrChange w:id="706" w:author="Alwyn Williams" w:date="2021-07-16T10:01:00Z">
              <w:rPr/>
            </w:rPrChange>
          </w:rPr>
          <w:delText>1</w:delText>
        </w:r>
        <w:r w:rsidRPr="00D9563A" w:rsidDel="00D9563A">
          <w:rPr>
            <w:rPrChange w:id="707" w:author="Alwyn Williams" w:date="2021-07-16T10:01:00Z">
              <w:rPr/>
            </w:rPrChange>
          </w:rPr>
          <w:tab/>
          <w:delText>Foreword</w:delText>
        </w:r>
        <w:r w:rsidRPr="00D9563A" w:rsidDel="00D9563A">
          <w:rPr>
            <w:rPrChange w:id="708" w:author="Alwyn Williams" w:date="2021-07-16T10:01:00Z">
              <w:rPr/>
            </w:rPrChange>
          </w:rPr>
          <w:tab/>
          <w:delText>5</w:delText>
        </w:r>
      </w:del>
    </w:p>
    <w:p w14:paraId="480E55AA" w14:textId="6D2E8553" w:rsidR="00A64089" w:rsidRPr="00D9563A" w:rsidDel="00D9563A" w:rsidRDefault="00A64089" w:rsidP="00A64089">
      <w:pPr>
        <w:pStyle w:val="BodyText"/>
        <w:tabs>
          <w:tab w:val="left" w:pos="851"/>
          <w:tab w:val="right" w:pos="9356"/>
        </w:tabs>
        <w:spacing w:after="60"/>
        <w:ind w:left="851" w:right="282" w:hanging="851"/>
        <w:rPr>
          <w:del w:id="709" w:author="Alwyn Williams" w:date="2021-07-16T10:04:00Z"/>
          <w:rPrChange w:id="710" w:author="Alwyn Williams" w:date="2021-07-16T10:01:00Z">
            <w:rPr>
              <w:del w:id="711" w:author="Alwyn Williams" w:date="2021-07-16T10:04:00Z"/>
            </w:rPr>
          </w:rPrChange>
        </w:rPr>
      </w:pPr>
      <w:del w:id="712" w:author="Alwyn Williams" w:date="2021-07-16T10:04:00Z">
        <w:r w:rsidRPr="00D9563A" w:rsidDel="00D9563A">
          <w:rPr>
            <w:rPrChange w:id="713" w:author="Alwyn Williams" w:date="2021-07-16T10:01:00Z">
              <w:rPr/>
            </w:rPrChange>
          </w:rPr>
          <w:delText>2</w:delText>
        </w:r>
        <w:r w:rsidRPr="00D9563A" w:rsidDel="00D9563A">
          <w:rPr>
            <w:rPrChange w:id="714" w:author="Alwyn Williams" w:date="2021-07-16T10:01:00Z">
              <w:rPr/>
            </w:rPrChange>
          </w:rPr>
          <w:tab/>
          <w:delText>Introduction</w:delText>
        </w:r>
        <w:r w:rsidRPr="00D9563A" w:rsidDel="00D9563A">
          <w:rPr>
            <w:rPrChange w:id="715" w:author="Alwyn Williams" w:date="2021-07-16T10:01:00Z">
              <w:rPr/>
            </w:rPrChange>
          </w:rPr>
          <w:tab/>
          <w:delText>6</w:delText>
        </w:r>
      </w:del>
    </w:p>
    <w:p w14:paraId="68F936B1" w14:textId="02DDE1C5" w:rsidR="00A64089" w:rsidRPr="00D9563A" w:rsidDel="00D9563A" w:rsidRDefault="00A64089" w:rsidP="00A64089">
      <w:pPr>
        <w:pStyle w:val="BodyText"/>
        <w:tabs>
          <w:tab w:val="left" w:pos="851"/>
          <w:tab w:val="right" w:pos="9356"/>
        </w:tabs>
        <w:spacing w:after="60"/>
        <w:ind w:left="851" w:right="282" w:hanging="851"/>
        <w:rPr>
          <w:del w:id="716" w:author="Alwyn Williams" w:date="2021-07-16T10:04:00Z"/>
          <w:rPrChange w:id="717" w:author="Alwyn Williams" w:date="2021-07-16T10:01:00Z">
            <w:rPr>
              <w:del w:id="718" w:author="Alwyn Williams" w:date="2021-07-16T10:04:00Z"/>
            </w:rPr>
          </w:rPrChange>
        </w:rPr>
      </w:pPr>
      <w:del w:id="719" w:author="Alwyn Williams" w:date="2021-07-16T10:04:00Z">
        <w:r w:rsidRPr="00D9563A" w:rsidDel="00D9563A">
          <w:rPr>
            <w:rPrChange w:id="720" w:author="Alwyn Williams" w:date="2021-07-16T10:01:00Z">
              <w:rPr/>
            </w:rPrChange>
          </w:rPr>
          <w:delText>3</w:delText>
        </w:r>
        <w:r w:rsidRPr="00D9563A" w:rsidDel="00D9563A">
          <w:rPr>
            <w:rPrChange w:id="721" w:author="Alwyn Williams" w:date="2021-07-16T10:01:00Z">
              <w:rPr/>
            </w:rPrChange>
          </w:rPr>
          <w:tab/>
          <w:delText>Scope/ Purpose</w:delText>
        </w:r>
        <w:r w:rsidRPr="00D9563A" w:rsidDel="00D9563A">
          <w:rPr>
            <w:rPrChange w:id="722" w:author="Alwyn Williams" w:date="2021-07-16T10:01:00Z">
              <w:rPr/>
            </w:rPrChange>
          </w:rPr>
          <w:tab/>
          <w:delText>7</w:delText>
        </w:r>
      </w:del>
    </w:p>
    <w:p w14:paraId="3BB41FA2" w14:textId="2A1A0D99" w:rsidR="00A64089" w:rsidRPr="00D9563A" w:rsidDel="00D9563A" w:rsidRDefault="00A64089" w:rsidP="00A64089">
      <w:pPr>
        <w:pStyle w:val="BodyText"/>
        <w:tabs>
          <w:tab w:val="left" w:pos="851"/>
          <w:tab w:val="right" w:pos="9356"/>
        </w:tabs>
        <w:spacing w:after="60"/>
        <w:ind w:left="851" w:right="282" w:hanging="851"/>
        <w:rPr>
          <w:del w:id="723" w:author="Alwyn Williams" w:date="2021-07-16T10:04:00Z"/>
          <w:rPrChange w:id="724" w:author="Alwyn Williams" w:date="2021-07-16T10:01:00Z">
            <w:rPr>
              <w:del w:id="725" w:author="Alwyn Williams" w:date="2021-07-16T10:04:00Z"/>
            </w:rPr>
          </w:rPrChange>
        </w:rPr>
      </w:pPr>
      <w:del w:id="726" w:author="Alwyn Williams" w:date="2021-07-16T10:04:00Z">
        <w:r w:rsidRPr="00D9563A" w:rsidDel="00D9563A">
          <w:rPr>
            <w:rPrChange w:id="727" w:author="Alwyn Williams" w:date="2021-07-16T10:01:00Z">
              <w:rPr/>
            </w:rPrChange>
          </w:rPr>
          <w:delText>4</w:delText>
        </w:r>
        <w:r w:rsidRPr="00D9563A" w:rsidDel="00D9563A">
          <w:rPr>
            <w:rPrChange w:id="728" w:author="Alwyn Williams" w:date="2021-07-16T10:01:00Z">
              <w:rPr/>
            </w:rPrChange>
          </w:rPr>
          <w:tab/>
          <w:delText>Definitions</w:delText>
        </w:r>
        <w:r w:rsidRPr="00D9563A" w:rsidDel="00D9563A">
          <w:rPr>
            <w:rPrChange w:id="729" w:author="Alwyn Williams" w:date="2021-07-16T10:01:00Z">
              <w:rPr/>
            </w:rPrChange>
          </w:rPr>
          <w:tab/>
          <w:delText>7</w:delText>
        </w:r>
      </w:del>
    </w:p>
    <w:p w14:paraId="082E62F2" w14:textId="409A249A" w:rsidR="00A64089" w:rsidRPr="00D9563A" w:rsidDel="00D9563A" w:rsidRDefault="00A64089" w:rsidP="00A64089">
      <w:pPr>
        <w:pStyle w:val="BodyText"/>
        <w:tabs>
          <w:tab w:val="left" w:pos="851"/>
          <w:tab w:val="right" w:pos="9356"/>
        </w:tabs>
        <w:spacing w:after="60"/>
        <w:ind w:left="851" w:right="282" w:hanging="851"/>
        <w:rPr>
          <w:del w:id="730" w:author="Alwyn Williams" w:date="2021-07-16T10:04:00Z"/>
          <w:rPrChange w:id="731" w:author="Alwyn Williams" w:date="2021-07-16T10:01:00Z">
            <w:rPr>
              <w:del w:id="732" w:author="Alwyn Williams" w:date="2021-07-16T10:04:00Z"/>
            </w:rPr>
          </w:rPrChange>
        </w:rPr>
      </w:pPr>
      <w:del w:id="733" w:author="Alwyn Williams" w:date="2021-07-16T10:04:00Z">
        <w:r w:rsidRPr="00D9563A" w:rsidDel="00D9563A">
          <w:rPr>
            <w:rPrChange w:id="734" w:author="Alwyn Williams" w:date="2021-07-16T10:01:00Z">
              <w:rPr/>
            </w:rPrChange>
          </w:rPr>
          <w:delText>5</w:delText>
        </w:r>
        <w:r w:rsidRPr="00D9563A" w:rsidDel="00D9563A">
          <w:rPr>
            <w:rPrChange w:id="735" w:author="Alwyn Williams" w:date="2021-07-16T10:01:00Z">
              <w:rPr/>
            </w:rPrChange>
          </w:rPr>
          <w:tab/>
          <w:delText>Description of Effective Intensity of a Rhythmic Light</w:delText>
        </w:r>
        <w:r w:rsidRPr="00D9563A" w:rsidDel="00D9563A">
          <w:rPr>
            <w:rPrChange w:id="736" w:author="Alwyn Williams" w:date="2021-07-16T10:01:00Z">
              <w:rPr/>
            </w:rPrChange>
          </w:rPr>
          <w:tab/>
          <w:delText>7</w:delText>
        </w:r>
      </w:del>
    </w:p>
    <w:p w14:paraId="76969043" w14:textId="3D886907" w:rsidR="00A64089" w:rsidRPr="00D9563A" w:rsidDel="00D9563A" w:rsidRDefault="00A64089" w:rsidP="00A64089">
      <w:pPr>
        <w:pStyle w:val="BodyText"/>
        <w:tabs>
          <w:tab w:val="left" w:pos="851"/>
          <w:tab w:val="right" w:pos="9356"/>
        </w:tabs>
        <w:spacing w:after="60"/>
        <w:ind w:left="851" w:right="282" w:hanging="851"/>
        <w:rPr>
          <w:del w:id="737" w:author="Alwyn Williams" w:date="2021-07-16T10:04:00Z"/>
          <w:rPrChange w:id="738" w:author="Alwyn Williams" w:date="2021-07-16T10:01:00Z">
            <w:rPr>
              <w:del w:id="739" w:author="Alwyn Williams" w:date="2021-07-16T10:04:00Z"/>
            </w:rPr>
          </w:rPrChange>
        </w:rPr>
      </w:pPr>
      <w:del w:id="740" w:author="Alwyn Williams" w:date="2021-07-16T10:04:00Z">
        <w:r w:rsidRPr="00D9563A" w:rsidDel="00D9563A">
          <w:rPr>
            <w:rPrChange w:id="741" w:author="Alwyn Williams" w:date="2021-07-16T10:01:00Z">
              <w:rPr/>
            </w:rPrChange>
          </w:rPr>
          <w:delText>6</w:delText>
        </w:r>
        <w:r w:rsidRPr="00D9563A" w:rsidDel="00D9563A">
          <w:rPr>
            <w:rPrChange w:id="742" w:author="Alwyn Williams" w:date="2021-07-16T10:01:00Z">
              <w:rPr/>
            </w:rPrChange>
          </w:rPr>
          <w:tab/>
          <w:delText>Evaluation of Effective Intensity</w:delText>
        </w:r>
        <w:r w:rsidRPr="00D9563A" w:rsidDel="00D9563A">
          <w:rPr>
            <w:rPrChange w:id="743" w:author="Alwyn Williams" w:date="2021-07-16T10:01:00Z">
              <w:rPr/>
            </w:rPrChange>
          </w:rPr>
          <w:tab/>
          <w:delText>8</w:delText>
        </w:r>
      </w:del>
    </w:p>
    <w:p w14:paraId="09295CF2" w14:textId="5B3C2829" w:rsidR="00A64089" w:rsidRPr="00D9563A" w:rsidDel="00D9563A" w:rsidRDefault="00A64089" w:rsidP="00A64089">
      <w:pPr>
        <w:pStyle w:val="BodyText"/>
        <w:tabs>
          <w:tab w:val="left" w:pos="851"/>
          <w:tab w:val="right" w:pos="9356"/>
        </w:tabs>
        <w:spacing w:after="60"/>
        <w:ind w:left="851" w:right="282" w:hanging="851"/>
        <w:rPr>
          <w:del w:id="744" w:author="Alwyn Williams" w:date="2021-07-16T10:04:00Z"/>
          <w:rPrChange w:id="745" w:author="Alwyn Williams" w:date="2021-07-16T10:01:00Z">
            <w:rPr>
              <w:del w:id="746" w:author="Alwyn Williams" w:date="2021-07-16T10:04:00Z"/>
            </w:rPr>
          </w:rPrChange>
        </w:rPr>
      </w:pPr>
      <w:del w:id="747" w:author="Alwyn Williams" w:date="2021-07-16T10:04:00Z">
        <w:r w:rsidRPr="00D9563A" w:rsidDel="00D9563A">
          <w:rPr>
            <w:rPrChange w:id="748" w:author="Alwyn Williams" w:date="2021-07-16T10:01:00Z">
              <w:rPr/>
            </w:rPrChange>
          </w:rPr>
          <w:delText>7</w:delText>
        </w:r>
        <w:r w:rsidRPr="00D9563A" w:rsidDel="00D9563A">
          <w:rPr>
            <w:rPrChange w:id="749" w:author="Alwyn Williams" w:date="2021-07-16T10:01:00Z">
              <w:rPr/>
            </w:rPrChange>
          </w:rPr>
          <w:tab/>
          <w:delText>Conclusions</w:delText>
        </w:r>
        <w:r w:rsidRPr="00D9563A" w:rsidDel="00D9563A">
          <w:rPr>
            <w:rPrChange w:id="750" w:author="Alwyn Williams" w:date="2021-07-16T10:01:00Z">
              <w:rPr/>
            </w:rPrChange>
          </w:rPr>
          <w:tab/>
          <w:delText>15</w:delText>
        </w:r>
      </w:del>
    </w:p>
    <w:p w14:paraId="12DF541C" w14:textId="29A2E826" w:rsidR="00A64089" w:rsidRPr="00D9563A" w:rsidDel="00D9563A" w:rsidRDefault="00A64089" w:rsidP="00A64089">
      <w:pPr>
        <w:pStyle w:val="BodyText"/>
        <w:tabs>
          <w:tab w:val="left" w:pos="851"/>
          <w:tab w:val="right" w:pos="9356"/>
        </w:tabs>
        <w:spacing w:after="60"/>
        <w:ind w:left="851" w:right="282" w:hanging="851"/>
        <w:rPr>
          <w:del w:id="751" w:author="Alwyn Williams" w:date="2021-07-16T10:04:00Z"/>
          <w:rPrChange w:id="752" w:author="Alwyn Williams" w:date="2021-07-16T10:01:00Z">
            <w:rPr>
              <w:del w:id="753" w:author="Alwyn Williams" w:date="2021-07-16T10:04:00Z"/>
            </w:rPr>
          </w:rPrChange>
        </w:rPr>
      </w:pPr>
      <w:del w:id="754" w:author="Alwyn Williams" w:date="2021-07-16T10:04:00Z">
        <w:r w:rsidRPr="00D9563A" w:rsidDel="00D9563A">
          <w:rPr>
            <w:rPrChange w:id="755" w:author="Alwyn Williams" w:date="2021-07-16T10:01:00Z">
              <w:rPr/>
            </w:rPrChange>
          </w:rPr>
          <w:delText>8</w:delText>
        </w:r>
        <w:r w:rsidRPr="00D9563A" w:rsidDel="00D9563A">
          <w:rPr>
            <w:rPrChange w:id="756" w:author="Alwyn Williams" w:date="2021-07-16T10:01:00Z">
              <w:rPr/>
            </w:rPrChange>
          </w:rPr>
          <w:tab/>
          <w:delText>Summary</w:delText>
        </w:r>
        <w:r w:rsidRPr="00D9563A" w:rsidDel="00D9563A">
          <w:rPr>
            <w:rPrChange w:id="757" w:author="Alwyn Williams" w:date="2021-07-16T10:01:00Z">
              <w:rPr/>
            </w:rPrChange>
          </w:rPr>
          <w:tab/>
          <w:delText>16</w:delText>
        </w:r>
      </w:del>
    </w:p>
    <w:p w14:paraId="1CAA5F63" w14:textId="3B4A8570" w:rsidR="00A64089" w:rsidRPr="00D9563A" w:rsidDel="00D9563A" w:rsidRDefault="00A64089" w:rsidP="00A64089">
      <w:pPr>
        <w:pStyle w:val="BodyText"/>
        <w:tabs>
          <w:tab w:val="left" w:pos="851"/>
          <w:tab w:val="right" w:pos="9356"/>
        </w:tabs>
        <w:spacing w:after="60"/>
        <w:ind w:left="851" w:right="282" w:hanging="851"/>
        <w:rPr>
          <w:del w:id="758" w:author="Alwyn Williams" w:date="2021-07-16T10:04:00Z"/>
          <w:rPrChange w:id="759" w:author="Alwyn Williams" w:date="2021-07-16T10:01:00Z">
            <w:rPr>
              <w:del w:id="760" w:author="Alwyn Williams" w:date="2021-07-16T10:04:00Z"/>
            </w:rPr>
          </w:rPrChange>
        </w:rPr>
      </w:pPr>
      <w:del w:id="761" w:author="Alwyn Williams" w:date="2021-07-16T10:04:00Z">
        <w:r w:rsidRPr="00D9563A" w:rsidDel="00D9563A">
          <w:rPr>
            <w:rPrChange w:id="762" w:author="Alwyn Williams" w:date="2021-07-16T10:01:00Z">
              <w:rPr/>
            </w:rPrChange>
          </w:rPr>
          <w:delText>9</w:delText>
        </w:r>
        <w:r w:rsidRPr="00D9563A" w:rsidDel="00D9563A">
          <w:rPr>
            <w:rPrChange w:id="763" w:author="Alwyn Williams" w:date="2021-07-16T10:01:00Z">
              <w:rPr/>
            </w:rPrChange>
          </w:rPr>
          <w:tab/>
          <w:delText>References</w:delText>
        </w:r>
        <w:r w:rsidRPr="00D9563A" w:rsidDel="00D9563A">
          <w:rPr>
            <w:rPrChange w:id="764" w:author="Alwyn Williams" w:date="2021-07-16T10:01:00Z">
              <w:rPr/>
            </w:rPrChange>
          </w:rPr>
          <w:tab/>
          <w:delText>17</w:delText>
        </w:r>
      </w:del>
    </w:p>
    <w:p w14:paraId="4F1A08B2" w14:textId="28D22623" w:rsidR="00A64089" w:rsidRPr="00D9563A" w:rsidDel="00D9563A" w:rsidRDefault="00A64089" w:rsidP="00A64089">
      <w:pPr>
        <w:pStyle w:val="BodyText"/>
        <w:spacing w:after="60"/>
        <w:ind w:right="565"/>
        <w:rPr>
          <w:del w:id="765" w:author="Alwyn Williams" w:date="2021-07-16T10:04:00Z"/>
          <w:b/>
          <w:bCs/>
          <w:rPrChange w:id="766" w:author="Alwyn Williams" w:date="2021-07-16T10:01:00Z">
            <w:rPr>
              <w:del w:id="767" w:author="Alwyn Williams" w:date="2021-07-16T10:04:00Z"/>
              <w:b/>
              <w:bCs/>
            </w:rPr>
          </w:rPrChange>
        </w:rPr>
      </w:pPr>
      <w:del w:id="768" w:author="Alwyn Williams" w:date="2021-07-16T10:04:00Z">
        <w:r w:rsidRPr="00D9563A" w:rsidDel="00D9563A">
          <w:rPr>
            <w:b/>
            <w:bCs/>
            <w:rPrChange w:id="769" w:author="Alwyn Williams" w:date="2021-07-16T10:01:00Z">
              <w:rPr>
                <w:b/>
                <w:bCs/>
              </w:rPr>
            </w:rPrChange>
          </w:rPr>
          <w:delText>Part 5</w:delText>
        </w:r>
      </w:del>
    </w:p>
    <w:p w14:paraId="34CC6331" w14:textId="27EBC6A9" w:rsidR="00A64089" w:rsidRPr="00D9563A" w:rsidDel="00D9563A" w:rsidRDefault="00A64089" w:rsidP="00A64089">
      <w:pPr>
        <w:pStyle w:val="BodyText"/>
        <w:tabs>
          <w:tab w:val="left" w:pos="851"/>
          <w:tab w:val="right" w:pos="9356"/>
        </w:tabs>
        <w:spacing w:after="60"/>
        <w:ind w:left="851" w:right="282" w:hanging="851"/>
        <w:rPr>
          <w:del w:id="770" w:author="Alwyn Williams" w:date="2021-07-16T10:04:00Z"/>
          <w:bCs/>
          <w:rPrChange w:id="771" w:author="Alwyn Williams" w:date="2021-07-16T10:01:00Z">
            <w:rPr>
              <w:del w:id="772" w:author="Alwyn Williams" w:date="2021-07-16T10:04:00Z"/>
              <w:bCs/>
            </w:rPr>
          </w:rPrChange>
        </w:rPr>
      </w:pPr>
      <w:del w:id="773" w:author="Alwyn Williams" w:date="2021-07-16T10:04:00Z">
        <w:r w:rsidRPr="00D9563A" w:rsidDel="00D9563A">
          <w:rPr>
            <w:rPrChange w:id="774" w:author="Alwyn Williams" w:date="2021-07-16T10:01:00Z">
              <w:rPr/>
            </w:rPrChange>
          </w:rPr>
          <w:delText>1</w:delText>
        </w:r>
        <w:r w:rsidRPr="00D9563A" w:rsidDel="00D9563A">
          <w:rPr>
            <w:rPrChange w:id="775" w:author="Alwyn Williams" w:date="2021-07-16T10:01:00Z">
              <w:rPr/>
            </w:rPrChange>
          </w:rPr>
          <w:tab/>
        </w:r>
        <w:r w:rsidRPr="00D9563A" w:rsidDel="00D9563A">
          <w:rPr>
            <w:bCs/>
            <w:rPrChange w:id="776" w:author="Alwyn Williams" w:date="2021-07-16T10:01:00Z">
              <w:rPr>
                <w:bCs/>
              </w:rPr>
            </w:rPrChange>
          </w:rPr>
          <w:delText>Introduction</w:delText>
        </w:r>
        <w:r w:rsidRPr="00D9563A" w:rsidDel="00D9563A">
          <w:rPr>
            <w:bCs/>
            <w:rPrChange w:id="777" w:author="Alwyn Williams" w:date="2021-07-16T10:01:00Z">
              <w:rPr>
                <w:bCs/>
              </w:rPr>
            </w:rPrChange>
          </w:rPr>
          <w:tab/>
          <w:delText>5</w:delText>
        </w:r>
      </w:del>
    </w:p>
    <w:p w14:paraId="20061011" w14:textId="419350A6" w:rsidR="00A64089" w:rsidRPr="00D9563A" w:rsidDel="00D9563A" w:rsidRDefault="00A64089" w:rsidP="00A64089">
      <w:pPr>
        <w:pStyle w:val="BodyText"/>
        <w:tabs>
          <w:tab w:val="left" w:pos="851"/>
          <w:tab w:val="right" w:pos="9356"/>
        </w:tabs>
        <w:spacing w:after="60"/>
        <w:ind w:left="851" w:right="282" w:hanging="851"/>
        <w:rPr>
          <w:del w:id="778" w:author="Alwyn Williams" w:date="2021-07-16T10:04:00Z"/>
          <w:bCs/>
          <w:rPrChange w:id="779" w:author="Alwyn Williams" w:date="2021-07-16T10:01:00Z">
            <w:rPr>
              <w:del w:id="780" w:author="Alwyn Williams" w:date="2021-07-16T10:04:00Z"/>
              <w:bCs/>
            </w:rPr>
          </w:rPrChange>
        </w:rPr>
      </w:pPr>
      <w:del w:id="781" w:author="Alwyn Williams" w:date="2021-07-16T10:04:00Z">
        <w:r w:rsidRPr="00D9563A" w:rsidDel="00D9563A">
          <w:rPr>
            <w:bCs/>
            <w:rPrChange w:id="782" w:author="Alwyn Williams" w:date="2021-07-16T10:01:00Z">
              <w:rPr>
                <w:bCs/>
              </w:rPr>
            </w:rPrChange>
          </w:rPr>
          <w:delText>2</w:delText>
        </w:r>
        <w:r w:rsidRPr="00D9563A" w:rsidDel="00D9563A">
          <w:rPr>
            <w:bCs/>
            <w:rPrChange w:id="783" w:author="Alwyn Williams" w:date="2021-07-16T10:01:00Z">
              <w:rPr>
                <w:bCs/>
              </w:rPr>
            </w:rPrChange>
          </w:rPr>
          <w:tab/>
          <w:delText>Scope/ Purpose</w:delText>
        </w:r>
        <w:r w:rsidRPr="00D9563A" w:rsidDel="00D9563A">
          <w:rPr>
            <w:bCs/>
            <w:rPrChange w:id="784" w:author="Alwyn Williams" w:date="2021-07-16T10:01:00Z">
              <w:rPr>
                <w:bCs/>
              </w:rPr>
            </w:rPrChange>
          </w:rPr>
          <w:tab/>
          <w:delText>5</w:delText>
        </w:r>
      </w:del>
    </w:p>
    <w:p w14:paraId="23A317AC" w14:textId="7E341518" w:rsidR="00A64089" w:rsidRPr="00D9563A" w:rsidDel="00D9563A" w:rsidRDefault="00A64089" w:rsidP="00A64089">
      <w:pPr>
        <w:pStyle w:val="BodyText"/>
        <w:tabs>
          <w:tab w:val="left" w:pos="851"/>
          <w:tab w:val="right" w:pos="9356"/>
        </w:tabs>
        <w:spacing w:after="60"/>
        <w:ind w:left="851" w:right="282" w:hanging="851"/>
        <w:rPr>
          <w:del w:id="785" w:author="Alwyn Williams" w:date="2021-07-16T10:04:00Z"/>
          <w:bCs/>
          <w:rPrChange w:id="786" w:author="Alwyn Williams" w:date="2021-07-16T10:01:00Z">
            <w:rPr>
              <w:del w:id="787" w:author="Alwyn Williams" w:date="2021-07-16T10:04:00Z"/>
              <w:bCs/>
            </w:rPr>
          </w:rPrChange>
        </w:rPr>
      </w:pPr>
      <w:del w:id="788" w:author="Alwyn Williams" w:date="2021-07-16T10:04:00Z">
        <w:r w:rsidRPr="00D9563A" w:rsidDel="00D9563A">
          <w:rPr>
            <w:bCs/>
            <w:rPrChange w:id="789" w:author="Alwyn Williams" w:date="2021-07-16T10:01:00Z">
              <w:rPr>
                <w:bCs/>
              </w:rPr>
            </w:rPrChange>
          </w:rPr>
          <w:delText>3</w:delText>
        </w:r>
        <w:r w:rsidRPr="00D9563A" w:rsidDel="00D9563A">
          <w:rPr>
            <w:bCs/>
            <w:rPrChange w:id="790" w:author="Alwyn Williams" w:date="2021-07-16T10:01:00Z">
              <w:rPr>
                <w:bCs/>
              </w:rPr>
            </w:rPrChange>
          </w:rPr>
          <w:tab/>
          <w:delText>Definitions</w:delText>
        </w:r>
        <w:r w:rsidRPr="00D9563A" w:rsidDel="00D9563A">
          <w:rPr>
            <w:bCs/>
            <w:rPrChange w:id="791" w:author="Alwyn Williams" w:date="2021-07-16T10:01:00Z">
              <w:rPr>
                <w:bCs/>
              </w:rPr>
            </w:rPrChange>
          </w:rPr>
          <w:tab/>
          <w:delText>5</w:delText>
        </w:r>
      </w:del>
    </w:p>
    <w:p w14:paraId="42CFDD81" w14:textId="1D9CD3EE" w:rsidR="00A64089" w:rsidRPr="00D9563A" w:rsidDel="00D9563A" w:rsidRDefault="00A64089" w:rsidP="00A64089">
      <w:pPr>
        <w:pStyle w:val="BodyText"/>
        <w:tabs>
          <w:tab w:val="left" w:pos="851"/>
          <w:tab w:val="right" w:pos="9356"/>
        </w:tabs>
        <w:spacing w:before="120" w:after="60"/>
        <w:ind w:left="851" w:right="282" w:hanging="851"/>
        <w:rPr>
          <w:del w:id="792" w:author="Alwyn Williams" w:date="2021-07-16T10:04:00Z"/>
          <w:bCs/>
          <w:rPrChange w:id="793" w:author="Alwyn Williams" w:date="2021-07-16T10:01:00Z">
            <w:rPr>
              <w:del w:id="794" w:author="Alwyn Williams" w:date="2021-07-16T10:04:00Z"/>
              <w:bCs/>
            </w:rPr>
          </w:rPrChange>
        </w:rPr>
      </w:pPr>
      <w:del w:id="795" w:author="Alwyn Williams" w:date="2021-07-16T10:04:00Z">
        <w:r w:rsidRPr="00D9563A" w:rsidDel="00D9563A">
          <w:rPr>
            <w:bCs/>
            <w:rPrChange w:id="796" w:author="Alwyn Williams" w:date="2021-07-16T10:01:00Z">
              <w:rPr>
                <w:bCs/>
              </w:rPr>
            </w:rPrChange>
          </w:rPr>
          <w:delText>SECTION A</w:delText>
        </w:r>
        <w:r w:rsidRPr="00D9563A" w:rsidDel="00D9563A">
          <w:rPr>
            <w:bCs/>
            <w:rPrChange w:id="797" w:author="Alwyn Williams" w:date="2021-07-16T10:01:00Z">
              <w:rPr>
                <w:bCs/>
              </w:rPr>
            </w:rPrChange>
          </w:rPr>
          <w:tab/>
          <w:delText>6</w:delText>
        </w:r>
      </w:del>
    </w:p>
    <w:p w14:paraId="3B71644C" w14:textId="20E3410E" w:rsidR="00A64089" w:rsidRPr="00D9563A" w:rsidDel="00D9563A" w:rsidRDefault="00A64089" w:rsidP="00A64089">
      <w:pPr>
        <w:pStyle w:val="BodyText"/>
        <w:tabs>
          <w:tab w:val="right" w:pos="9356"/>
        </w:tabs>
        <w:spacing w:after="60"/>
        <w:ind w:right="282"/>
        <w:rPr>
          <w:del w:id="798" w:author="Alwyn Williams" w:date="2021-07-16T10:04:00Z"/>
          <w:bCs/>
          <w:rPrChange w:id="799" w:author="Alwyn Williams" w:date="2021-07-16T10:01:00Z">
            <w:rPr>
              <w:del w:id="800" w:author="Alwyn Williams" w:date="2021-07-16T10:04:00Z"/>
              <w:bCs/>
            </w:rPr>
          </w:rPrChange>
        </w:rPr>
      </w:pPr>
      <w:del w:id="801" w:author="Alwyn Williams" w:date="2021-07-16T10:04:00Z">
        <w:r w:rsidRPr="00D9563A" w:rsidDel="00D9563A">
          <w:rPr>
            <w:bCs/>
            <w:rPrChange w:id="802" w:author="Alwyn Williams" w:date="2021-07-16T10:01:00Z">
              <w:rPr>
                <w:bCs/>
              </w:rPr>
            </w:rPrChange>
          </w:rPr>
          <w:delText>Methods of Approximate Calculation of the Peak Luminous Intensity of the Beam from an Aid-to-Navigation Light</w:delText>
        </w:r>
        <w:r w:rsidRPr="00D9563A" w:rsidDel="00D9563A">
          <w:rPr>
            <w:bCs/>
            <w:rPrChange w:id="803" w:author="Alwyn Williams" w:date="2021-07-16T10:01:00Z">
              <w:rPr>
                <w:bCs/>
              </w:rPr>
            </w:rPrChange>
          </w:rPr>
          <w:tab/>
          <w:delText>6</w:delText>
        </w:r>
      </w:del>
    </w:p>
    <w:p w14:paraId="08218790" w14:textId="3F572FE2" w:rsidR="00A64089" w:rsidRPr="00D9563A" w:rsidDel="00D9563A" w:rsidRDefault="00A64089" w:rsidP="00A64089">
      <w:pPr>
        <w:pStyle w:val="BodyText"/>
        <w:tabs>
          <w:tab w:val="left" w:pos="851"/>
          <w:tab w:val="right" w:pos="9356"/>
        </w:tabs>
        <w:spacing w:before="120" w:after="60"/>
        <w:ind w:left="851" w:right="282" w:hanging="851"/>
        <w:rPr>
          <w:del w:id="804" w:author="Alwyn Williams" w:date="2021-07-16T10:04:00Z"/>
          <w:bCs/>
          <w:rPrChange w:id="805" w:author="Alwyn Williams" w:date="2021-07-16T10:01:00Z">
            <w:rPr>
              <w:del w:id="806" w:author="Alwyn Williams" w:date="2021-07-16T10:04:00Z"/>
              <w:bCs/>
            </w:rPr>
          </w:rPrChange>
        </w:rPr>
      </w:pPr>
      <w:del w:id="807" w:author="Alwyn Williams" w:date="2021-07-16T10:04:00Z">
        <w:r w:rsidRPr="00D9563A" w:rsidDel="00D9563A">
          <w:rPr>
            <w:bCs/>
            <w:rPrChange w:id="808" w:author="Alwyn Williams" w:date="2021-07-16T10:01:00Z">
              <w:rPr>
                <w:bCs/>
              </w:rPr>
            </w:rPrChange>
          </w:rPr>
          <w:delText>SECTION B</w:delText>
        </w:r>
        <w:r w:rsidRPr="00D9563A" w:rsidDel="00D9563A">
          <w:rPr>
            <w:bCs/>
            <w:rPrChange w:id="809" w:author="Alwyn Williams" w:date="2021-07-16T10:01:00Z">
              <w:rPr>
                <w:bCs/>
              </w:rPr>
            </w:rPrChange>
          </w:rPr>
          <w:tab/>
          <w:delText>24</w:delText>
        </w:r>
      </w:del>
    </w:p>
    <w:p w14:paraId="095A4B86" w14:textId="13E1F814" w:rsidR="00A64089" w:rsidRPr="00D9563A" w:rsidDel="00D9563A" w:rsidRDefault="00A64089" w:rsidP="00A64089">
      <w:pPr>
        <w:pStyle w:val="BodyText"/>
        <w:tabs>
          <w:tab w:val="left" w:pos="851"/>
          <w:tab w:val="right" w:pos="9356"/>
        </w:tabs>
        <w:spacing w:after="60"/>
        <w:ind w:left="851" w:right="282" w:hanging="851"/>
        <w:rPr>
          <w:del w:id="810" w:author="Alwyn Williams" w:date="2021-07-16T10:04:00Z"/>
          <w:bCs/>
          <w:rPrChange w:id="811" w:author="Alwyn Williams" w:date="2021-07-16T10:01:00Z">
            <w:rPr>
              <w:del w:id="812" w:author="Alwyn Williams" w:date="2021-07-16T10:04:00Z"/>
              <w:bCs/>
            </w:rPr>
          </w:rPrChange>
        </w:rPr>
      </w:pPr>
      <w:del w:id="813" w:author="Alwyn Williams" w:date="2021-07-16T10:04:00Z">
        <w:r w:rsidRPr="00D9563A" w:rsidDel="00D9563A">
          <w:rPr>
            <w:bCs/>
            <w:rPrChange w:id="814" w:author="Alwyn Williams" w:date="2021-07-16T10:01:00Z">
              <w:rPr>
                <w:bCs/>
              </w:rPr>
            </w:rPrChange>
          </w:rPr>
          <w:delText>Estimation of Beam Intensity by Ratio-ing Techniques</w:delText>
        </w:r>
        <w:r w:rsidRPr="00D9563A" w:rsidDel="00D9563A">
          <w:rPr>
            <w:bCs/>
            <w:rPrChange w:id="815" w:author="Alwyn Williams" w:date="2021-07-16T10:01:00Z">
              <w:rPr>
                <w:bCs/>
              </w:rPr>
            </w:rPrChange>
          </w:rPr>
          <w:tab/>
          <w:delText>24</w:delText>
        </w:r>
      </w:del>
    </w:p>
    <w:p w14:paraId="68100D99" w14:textId="40B7DF90" w:rsidR="00A64089" w:rsidRPr="00D9563A" w:rsidDel="00D9563A" w:rsidRDefault="00A64089" w:rsidP="00A64089">
      <w:pPr>
        <w:pStyle w:val="BodyText"/>
        <w:tabs>
          <w:tab w:val="left" w:pos="851"/>
          <w:tab w:val="right" w:pos="9356"/>
        </w:tabs>
        <w:spacing w:after="60"/>
        <w:ind w:left="851" w:right="282" w:hanging="851"/>
        <w:rPr>
          <w:del w:id="816" w:author="Alwyn Williams" w:date="2021-07-16T10:04:00Z"/>
          <w:bCs/>
          <w:rPrChange w:id="817" w:author="Alwyn Williams" w:date="2021-07-16T10:01:00Z">
            <w:rPr>
              <w:del w:id="818" w:author="Alwyn Williams" w:date="2021-07-16T10:04:00Z"/>
              <w:bCs/>
            </w:rPr>
          </w:rPrChange>
        </w:rPr>
      </w:pPr>
      <w:del w:id="819" w:author="Alwyn Williams" w:date="2021-07-16T10:04:00Z">
        <w:r w:rsidRPr="00D9563A" w:rsidDel="00D9563A">
          <w:rPr>
            <w:bCs/>
            <w:rPrChange w:id="820" w:author="Alwyn Williams" w:date="2021-07-16T10:01:00Z">
              <w:rPr>
                <w:bCs/>
              </w:rPr>
            </w:rPrChange>
          </w:rPr>
          <w:delText>4</w:delText>
        </w:r>
        <w:r w:rsidRPr="00D9563A" w:rsidDel="00D9563A">
          <w:rPr>
            <w:bCs/>
            <w:rPrChange w:id="821" w:author="Alwyn Williams" w:date="2021-07-16T10:01:00Z">
              <w:rPr>
                <w:bCs/>
              </w:rPr>
            </w:rPrChange>
          </w:rPr>
          <w:tab/>
          <w:delText>Conclusions</w:delText>
        </w:r>
        <w:r w:rsidRPr="00D9563A" w:rsidDel="00D9563A">
          <w:rPr>
            <w:bCs/>
            <w:rPrChange w:id="822" w:author="Alwyn Williams" w:date="2021-07-16T10:01:00Z">
              <w:rPr>
                <w:bCs/>
              </w:rPr>
            </w:rPrChange>
          </w:rPr>
          <w:tab/>
          <w:delText>27</w:delText>
        </w:r>
      </w:del>
    </w:p>
    <w:p w14:paraId="4AE69015" w14:textId="0106F815" w:rsidR="00A64089" w:rsidRPr="00D9563A" w:rsidDel="00D9563A" w:rsidRDefault="00A64089" w:rsidP="00A64089">
      <w:pPr>
        <w:pStyle w:val="BodyText"/>
        <w:tabs>
          <w:tab w:val="left" w:pos="851"/>
          <w:tab w:val="right" w:pos="9356"/>
        </w:tabs>
        <w:spacing w:after="60"/>
        <w:ind w:left="851" w:right="282" w:hanging="851"/>
        <w:rPr>
          <w:del w:id="823" w:author="Alwyn Williams" w:date="2021-07-16T10:04:00Z"/>
          <w:bCs/>
          <w:rPrChange w:id="824" w:author="Alwyn Williams" w:date="2021-07-16T10:01:00Z">
            <w:rPr>
              <w:del w:id="825" w:author="Alwyn Williams" w:date="2021-07-16T10:04:00Z"/>
              <w:bCs/>
            </w:rPr>
          </w:rPrChange>
        </w:rPr>
      </w:pPr>
      <w:del w:id="826" w:author="Alwyn Williams" w:date="2021-07-16T10:04:00Z">
        <w:r w:rsidRPr="00D9563A" w:rsidDel="00D9563A">
          <w:rPr>
            <w:bCs/>
            <w:rPrChange w:id="827" w:author="Alwyn Williams" w:date="2021-07-16T10:01:00Z">
              <w:rPr>
                <w:bCs/>
              </w:rPr>
            </w:rPrChange>
          </w:rPr>
          <w:delText>5</w:delText>
        </w:r>
        <w:r w:rsidRPr="00D9563A" w:rsidDel="00D9563A">
          <w:rPr>
            <w:bCs/>
            <w:rPrChange w:id="828" w:author="Alwyn Williams" w:date="2021-07-16T10:01:00Z">
              <w:rPr>
                <w:bCs/>
              </w:rPr>
            </w:rPrChange>
          </w:rPr>
          <w:tab/>
          <w:delText>References</w:delText>
        </w:r>
        <w:r w:rsidRPr="00D9563A" w:rsidDel="00D9563A">
          <w:rPr>
            <w:bCs/>
            <w:rPrChange w:id="829" w:author="Alwyn Williams" w:date="2021-07-16T10:01:00Z">
              <w:rPr>
                <w:bCs/>
              </w:rPr>
            </w:rPrChange>
          </w:rPr>
          <w:tab/>
          <w:delText>27</w:delText>
        </w:r>
      </w:del>
    </w:p>
    <w:p w14:paraId="0A3245E1" w14:textId="0367E199" w:rsidR="00A64089" w:rsidRPr="00D9563A" w:rsidDel="00D9563A" w:rsidRDefault="00A64089" w:rsidP="00A64089">
      <w:pPr>
        <w:pStyle w:val="BodyText"/>
        <w:tabs>
          <w:tab w:val="left" w:pos="851"/>
          <w:tab w:val="right" w:pos="9356"/>
        </w:tabs>
        <w:spacing w:after="60"/>
        <w:ind w:left="851" w:right="282" w:hanging="851"/>
        <w:rPr>
          <w:del w:id="830" w:author="Alwyn Williams" w:date="2021-07-16T10:04:00Z"/>
          <w:bCs/>
          <w:rPrChange w:id="831" w:author="Alwyn Williams" w:date="2021-07-16T10:01:00Z">
            <w:rPr>
              <w:del w:id="832" w:author="Alwyn Williams" w:date="2021-07-16T10:04:00Z"/>
              <w:bCs/>
            </w:rPr>
          </w:rPrChange>
        </w:rPr>
      </w:pPr>
    </w:p>
    <w:p w14:paraId="45AF90D2" w14:textId="76775C69" w:rsidR="00A64089" w:rsidRPr="00D9563A" w:rsidDel="00D9563A" w:rsidRDefault="00A64089" w:rsidP="00A64089">
      <w:pPr>
        <w:pStyle w:val="BodyText"/>
        <w:rPr>
          <w:del w:id="833" w:author="Alwyn Williams" w:date="2021-07-16T10:04:00Z"/>
          <w:rPrChange w:id="834" w:author="Alwyn Williams" w:date="2021-07-16T10:01:00Z">
            <w:rPr>
              <w:del w:id="835" w:author="Alwyn Williams" w:date="2021-07-16T10:04:00Z"/>
            </w:rPr>
          </w:rPrChange>
        </w:rPr>
      </w:pPr>
      <w:del w:id="836" w:author="Alwyn Williams" w:date="2021-07-16T10:04:00Z">
        <w:r w:rsidRPr="00D9563A" w:rsidDel="00D9563A">
          <w:rPr>
            <w:rPrChange w:id="837" w:author="Alwyn Williams" w:date="2021-07-16T10:01:00Z">
              <w:rPr/>
            </w:rPrChange>
          </w:rPr>
          <w:delText xml:space="preserve">Note: Consideration is given to the problem of background lighting in </w:delText>
        </w:r>
        <w:r w:rsidR="00C10190" w:rsidRPr="00D9563A" w:rsidDel="00D9563A">
          <w:rPr>
            <w:rPrChange w:id="838" w:author="Alwyn Williams" w:date="2021-07-16T10:01:00Z">
              <w:rPr/>
            </w:rPrChange>
          </w:rPr>
          <w:delText>R0200 (</w:delText>
        </w:r>
        <w:r w:rsidRPr="00D9563A" w:rsidDel="00D9563A">
          <w:rPr>
            <w:rPrChange w:id="839" w:author="Alwyn Williams" w:date="2021-07-16T10:01:00Z">
              <w:rPr/>
            </w:rPrChange>
          </w:rPr>
          <w:delText>E-200</w:delText>
        </w:r>
        <w:r w:rsidR="00C10190" w:rsidRPr="00D9563A" w:rsidDel="00D9563A">
          <w:rPr>
            <w:rPrChange w:id="840" w:author="Alwyn Williams" w:date="2021-07-16T10:01:00Z">
              <w:rPr/>
            </w:rPrChange>
          </w:rPr>
          <w:delText>)</w:delText>
        </w:r>
        <w:r w:rsidRPr="00D9563A" w:rsidDel="00D9563A">
          <w:rPr>
            <w:rPrChange w:id="841" w:author="Alwyn Williams" w:date="2021-07-16T10:01:00Z">
              <w:rPr/>
            </w:rPrChange>
          </w:rPr>
          <w:delText xml:space="preserve"> part 2.</w:delText>
        </w:r>
      </w:del>
    </w:p>
    <w:p w14:paraId="7B539816" w14:textId="7180AA6E" w:rsidR="00A64089" w:rsidRPr="00D9563A" w:rsidDel="00D9563A" w:rsidRDefault="00A64089" w:rsidP="005707E9">
      <w:pPr>
        <w:pStyle w:val="Heading1"/>
        <w:rPr>
          <w:del w:id="842" w:author="Alwyn Williams" w:date="2021-07-16T10:04:00Z"/>
          <w:rPrChange w:id="843" w:author="Alwyn Williams" w:date="2021-07-16T10:01:00Z">
            <w:rPr>
              <w:del w:id="844" w:author="Alwyn Williams" w:date="2021-07-16T10:04:00Z"/>
            </w:rPr>
          </w:rPrChange>
        </w:rPr>
      </w:pPr>
      <w:bookmarkStart w:id="845" w:name="_Toc213976526"/>
      <w:bookmarkStart w:id="846" w:name="_Toc59452085"/>
      <w:del w:id="847" w:author="Alwyn Williams" w:date="2021-07-16T10:04:00Z">
        <w:r w:rsidRPr="00D9563A" w:rsidDel="00D9563A">
          <w:rPr>
            <w:rPrChange w:id="848" w:author="Alwyn Williams" w:date="2021-07-16T10:01:00Z">
              <w:rPr/>
            </w:rPrChange>
          </w:rPr>
          <w:delText>General Definitions</w:delText>
        </w:r>
        <w:bookmarkEnd w:id="845"/>
        <w:bookmarkEnd w:id="846"/>
      </w:del>
    </w:p>
    <w:p w14:paraId="208CB0DF" w14:textId="224F8E2F" w:rsidR="005707E9" w:rsidRPr="00D9563A" w:rsidDel="00D9563A" w:rsidRDefault="005707E9" w:rsidP="005707E9">
      <w:pPr>
        <w:pStyle w:val="Heading1separatationline"/>
        <w:rPr>
          <w:del w:id="849" w:author="Alwyn Williams" w:date="2021-07-16T10:04:00Z"/>
          <w:rPrChange w:id="850" w:author="Alwyn Williams" w:date="2021-07-16T10:01:00Z">
            <w:rPr>
              <w:del w:id="851" w:author="Alwyn Williams" w:date="2021-07-16T10:04:00Z"/>
            </w:rPr>
          </w:rPrChange>
        </w:rPr>
      </w:pPr>
    </w:p>
    <w:p w14:paraId="50FE6EFD" w14:textId="1DD74974" w:rsidR="00A64089" w:rsidRPr="00D9563A" w:rsidDel="00D9563A" w:rsidRDefault="00A64089" w:rsidP="00A64089">
      <w:pPr>
        <w:pStyle w:val="BodyText"/>
        <w:rPr>
          <w:del w:id="852" w:author="Alwyn Williams" w:date="2021-07-16T10:04:00Z"/>
          <w:lang w:eastAsia="de-DE"/>
          <w:rPrChange w:id="853" w:author="Alwyn Williams" w:date="2021-07-16T10:01:00Z">
            <w:rPr>
              <w:del w:id="854" w:author="Alwyn Williams" w:date="2021-07-16T10:04:00Z"/>
              <w:lang w:eastAsia="de-DE"/>
            </w:rPr>
          </w:rPrChange>
        </w:rPr>
      </w:pPr>
      <w:del w:id="855" w:author="Alwyn Williams" w:date="2021-07-16T10:04:00Z">
        <w:r w:rsidRPr="00D9563A" w:rsidDel="00D9563A">
          <w:rPr>
            <w:lang w:eastAsia="de-DE"/>
            <w:rPrChange w:id="856" w:author="Alwyn Williams" w:date="2021-07-16T10:01:00Z">
              <w:rPr>
                <w:lang w:eastAsia="de-DE"/>
              </w:rPr>
            </w:rPrChange>
          </w:rPr>
          <w:delText xml:space="preserve">The general definitions used throughout </w:delText>
        </w:r>
        <w:r w:rsidR="00C10190" w:rsidRPr="00D9563A" w:rsidDel="00D9563A">
          <w:rPr>
            <w:lang w:eastAsia="de-DE"/>
            <w:rPrChange w:id="857" w:author="Alwyn Williams" w:date="2021-07-16T10:01:00Z">
              <w:rPr>
                <w:lang w:eastAsia="de-DE"/>
              </w:rPr>
            </w:rPrChange>
          </w:rPr>
          <w:delText>R0200 (</w:delText>
        </w:r>
        <w:r w:rsidRPr="00D9563A" w:rsidDel="00D9563A">
          <w:rPr>
            <w:lang w:eastAsia="de-DE"/>
            <w:rPrChange w:id="858" w:author="Alwyn Williams" w:date="2021-07-16T10:01:00Z">
              <w:rPr>
                <w:lang w:eastAsia="de-DE"/>
              </w:rPr>
            </w:rPrChange>
          </w:rPr>
          <w:delText>E-200</w:delText>
        </w:r>
        <w:r w:rsidR="00C10190" w:rsidRPr="00D9563A" w:rsidDel="00D9563A">
          <w:rPr>
            <w:lang w:eastAsia="de-DE"/>
            <w:rPrChange w:id="859" w:author="Alwyn Williams" w:date="2021-07-16T10:01:00Z">
              <w:rPr>
                <w:lang w:eastAsia="de-DE"/>
              </w:rPr>
            </w:rPrChange>
          </w:rPr>
          <w:delText>)</w:delText>
        </w:r>
        <w:r w:rsidRPr="00D9563A" w:rsidDel="00D9563A">
          <w:rPr>
            <w:lang w:eastAsia="de-DE"/>
            <w:rPrChange w:id="860" w:author="Alwyn Williams" w:date="2021-07-16T10:01:00Z">
              <w:rPr>
                <w:lang w:eastAsia="de-DE"/>
              </w:rPr>
            </w:rPrChange>
          </w:rPr>
          <w:delText xml:space="preserve"> can be found in the IALA Dictionary.</w:delText>
        </w:r>
      </w:del>
    </w:p>
    <w:p w14:paraId="4BF4C86F" w14:textId="77777777" w:rsidR="00A64089" w:rsidRPr="00D9563A" w:rsidRDefault="00A64089" w:rsidP="005707E9">
      <w:pPr>
        <w:pStyle w:val="Heading1"/>
        <w:rPr>
          <w:rPrChange w:id="861" w:author="Alwyn Williams" w:date="2021-07-16T10:01:00Z">
            <w:rPr/>
          </w:rPrChange>
        </w:rPr>
      </w:pPr>
      <w:bookmarkStart w:id="862" w:name="_Toc213976527"/>
      <w:bookmarkStart w:id="863" w:name="_Toc59452086"/>
      <w:r w:rsidRPr="00D9563A">
        <w:rPr>
          <w:rPrChange w:id="864" w:author="Alwyn Williams" w:date="2021-07-16T10:01:00Z">
            <w:rPr/>
          </w:rPrChange>
        </w:rPr>
        <w:t>References</w:t>
      </w:r>
      <w:bookmarkEnd w:id="862"/>
      <w:bookmarkEnd w:id="863"/>
    </w:p>
    <w:p w14:paraId="506A14DB" w14:textId="77777777" w:rsidR="005707E9" w:rsidRPr="00D9563A" w:rsidRDefault="005707E9" w:rsidP="005707E9">
      <w:pPr>
        <w:pStyle w:val="Heading1separatationline"/>
        <w:rPr>
          <w:rPrChange w:id="865" w:author="Alwyn Williams" w:date="2021-07-16T10:01:00Z">
            <w:rPr/>
          </w:rPrChange>
        </w:rPr>
      </w:pPr>
    </w:p>
    <w:p w14:paraId="08BA3314" w14:textId="03C94800" w:rsidR="00A64089" w:rsidRPr="00D9563A" w:rsidRDefault="00A64089" w:rsidP="005707E9">
      <w:pPr>
        <w:pStyle w:val="Reference"/>
        <w:rPr>
          <w:rPrChange w:id="866" w:author="Alwyn Williams" w:date="2021-07-16T10:01:00Z">
            <w:rPr/>
          </w:rPrChange>
        </w:rPr>
      </w:pPr>
      <w:r w:rsidRPr="00D9563A">
        <w:rPr>
          <w:rPrChange w:id="867" w:author="Alwyn Williams" w:date="2021-07-16T10:01:00Z">
            <w:rPr/>
          </w:rPrChange>
        </w:rPr>
        <w:t>IALA Recommendation for the colours of light signals on ai</w:t>
      </w:r>
      <w:r w:rsidR="005707E9" w:rsidRPr="00D9563A">
        <w:rPr>
          <w:rPrChange w:id="868" w:author="Alwyn Williams" w:date="2021-07-16T10:01:00Z">
            <w:rPr/>
          </w:rPrChange>
        </w:rPr>
        <w:t>ds to navigation (Dec. 1977).</w:t>
      </w:r>
    </w:p>
    <w:p w14:paraId="6A463731" w14:textId="1DF8380E" w:rsidR="00A64089" w:rsidRPr="00D9563A" w:rsidRDefault="00A64089" w:rsidP="005707E9">
      <w:pPr>
        <w:pStyle w:val="Reference"/>
        <w:rPr>
          <w:rPrChange w:id="869" w:author="Alwyn Williams" w:date="2021-07-16T10:01:00Z">
            <w:rPr/>
          </w:rPrChange>
        </w:rPr>
      </w:pPr>
      <w:r w:rsidRPr="00D9563A">
        <w:rPr>
          <w:rPrChange w:id="870" w:author="Alwyn Williams" w:date="2021-07-16T10:01:00Z">
            <w:rPr/>
          </w:rPrChange>
        </w:rPr>
        <w:t xml:space="preserve">IALA Recommendation on the determination of the luminous intensity of a marine aid </w:t>
      </w:r>
      <w:r w:rsidR="005707E9" w:rsidRPr="00D9563A">
        <w:rPr>
          <w:rPrChange w:id="871" w:author="Alwyn Williams" w:date="2021-07-16T10:01:00Z">
            <w:rPr/>
          </w:rPrChange>
        </w:rPr>
        <w:t>to navigation light (Dec. 1977).</w:t>
      </w:r>
    </w:p>
    <w:p w14:paraId="22C04418" w14:textId="328ADF8C" w:rsidR="00A64089" w:rsidRPr="00D9563A" w:rsidRDefault="00A64089" w:rsidP="005707E9">
      <w:pPr>
        <w:pStyle w:val="Reference"/>
        <w:rPr>
          <w:rPrChange w:id="872" w:author="Alwyn Williams" w:date="2021-07-16T10:01:00Z">
            <w:rPr/>
          </w:rPrChange>
        </w:rPr>
      </w:pPr>
      <w:r w:rsidRPr="00D9563A">
        <w:rPr>
          <w:rPrChange w:id="873" w:author="Alwyn Williams" w:date="2021-07-16T10:01:00Z">
            <w:rPr/>
          </w:rPrChange>
        </w:rPr>
        <w:t xml:space="preserve">IALA Recommendation on the calculation of the effective intensity </w:t>
      </w:r>
      <w:r w:rsidR="005707E9" w:rsidRPr="00D9563A">
        <w:rPr>
          <w:rPrChange w:id="874" w:author="Alwyn Williams" w:date="2021-07-16T10:01:00Z">
            <w:rPr/>
          </w:rPrChange>
        </w:rPr>
        <w:t>of a rhythmic light (Nov. 1980).</w:t>
      </w:r>
    </w:p>
    <w:p w14:paraId="450118C5" w14:textId="1053F9B2" w:rsidR="00A64089" w:rsidRPr="00D9563A" w:rsidRDefault="00A64089" w:rsidP="005707E9">
      <w:pPr>
        <w:pStyle w:val="Reference"/>
        <w:rPr>
          <w:rPrChange w:id="875" w:author="Alwyn Williams" w:date="2021-07-16T10:01:00Z">
            <w:rPr/>
          </w:rPrChange>
        </w:rPr>
      </w:pPr>
      <w:r w:rsidRPr="00D9563A">
        <w:rPr>
          <w:rPrChange w:id="876" w:author="Alwyn Williams" w:date="2021-07-16T10:01:00Z">
            <w:rPr/>
          </w:rPrChange>
        </w:rPr>
        <w:t>IALA Recommendation E-122 on the photometry of marine aids to navi</w:t>
      </w:r>
      <w:r w:rsidR="005707E9" w:rsidRPr="00D9563A">
        <w:rPr>
          <w:rPrChange w:id="877" w:author="Alwyn Williams" w:date="2021-07-16T10:01:00Z">
            <w:rPr/>
          </w:rPrChange>
        </w:rPr>
        <w:t>gation signal lights (Oct 2004).</w:t>
      </w:r>
    </w:p>
    <w:p w14:paraId="5620256A" w14:textId="6BB95156" w:rsidR="00A64089" w:rsidRPr="00D9563A" w:rsidRDefault="00A64089" w:rsidP="005707E9">
      <w:pPr>
        <w:pStyle w:val="Reference"/>
        <w:rPr>
          <w:rPrChange w:id="878" w:author="Alwyn Williams" w:date="2021-07-16T10:01:00Z">
            <w:rPr/>
          </w:rPrChange>
        </w:rPr>
      </w:pPr>
      <w:r w:rsidRPr="00D9563A">
        <w:rPr>
          <w:rPrChange w:id="879" w:author="Alwyn Williams" w:date="2021-07-16T10:01:00Z">
            <w:rPr/>
          </w:rPrChange>
        </w:rPr>
        <w:t>Recommendation for the notation of luminous inten</w:t>
      </w:r>
      <w:r w:rsidR="005707E9" w:rsidRPr="00D9563A">
        <w:rPr>
          <w:rPrChange w:id="880" w:author="Alwyn Williams" w:date="2021-07-16T10:01:00Z">
            <w:rPr/>
          </w:rPrChange>
        </w:rPr>
        <w:t>sity and range of lights (1966).</w:t>
      </w:r>
    </w:p>
    <w:p w14:paraId="788A72D3" w14:textId="79069E33" w:rsidR="0051592A" w:rsidRPr="0082733F" w:rsidRDefault="00A64089">
      <w:pPr>
        <w:pStyle w:val="Reference"/>
      </w:pPr>
      <w:r w:rsidRPr="00D9563A">
        <w:rPr>
          <w:rPrChange w:id="881" w:author="Alwyn Williams" w:date="2021-07-16T10:01:00Z">
            <w:rPr/>
          </w:rPrChange>
        </w:rPr>
        <w:lastRenderedPageBreak/>
        <w:t>Recommendation for a definition of the nominal daytime range of maritime signal lights intended for the guidance of shipping by day (1974).</w:t>
      </w:r>
      <w:commentRangeEnd w:id="500"/>
      <w:r w:rsidR="006C01ED">
        <w:rPr>
          <w:rStyle w:val="CommentReference"/>
          <w:rFonts w:eastAsiaTheme="minorHAnsi" w:cstheme="minorBidi"/>
        </w:rPr>
        <w:commentReference w:id="500"/>
      </w:r>
    </w:p>
    <w:sectPr w:rsidR="0051592A" w:rsidRPr="0082733F" w:rsidSect="0083218D">
      <w:headerReference w:type="even" r:id="rId28"/>
      <w:headerReference w:type="default" r:id="rId29"/>
      <w:headerReference w:type="first" r:id="rId30"/>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6" w:author="Alwyn Williams" w:date="2021-07-16T09:59:00Z" w:initials="AW">
    <w:p w14:paraId="31C6982C" w14:textId="17CB795A" w:rsidR="00D9563A" w:rsidRDefault="00D9563A">
      <w:pPr>
        <w:pStyle w:val="CommentText"/>
      </w:pPr>
      <w:r>
        <w:rPr>
          <w:rStyle w:val="CommentReference"/>
        </w:rPr>
        <w:annotationRef/>
      </w:r>
      <w:r>
        <w:t>To be updated</w:t>
      </w:r>
    </w:p>
  </w:comment>
  <w:comment w:id="51" w:author="Alwyn Williams" w:date="2021-07-16T09:59:00Z" w:initials="AW">
    <w:p w14:paraId="649F7BC8" w14:textId="4F0B7A72" w:rsidR="00D9563A" w:rsidRDefault="00D9563A">
      <w:pPr>
        <w:pStyle w:val="CommentText"/>
      </w:pPr>
      <w:r>
        <w:rPr>
          <w:rStyle w:val="CommentReference"/>
        </w:rPr>
        <w:annotationRef/>
      </w:r>
      <w:r>
        <w:t>To be updated</w:t>
      </w:r>
    </w:p>
  </w:comment>
  <w:comment w:id="173" w:author="Alwyn Williams" w:date="2021-07-16T10:02:00Z" w:initials="AW">
    <w:p w14:paraId="52E595E2" w14:textId="7DC64D6C" w:rsidR="00D9563A" w:rsidRDefault="00D9563A">
      <w:pPr>
        <w:pStyle w:val="CommentText"/>
      </w:pPr>
      <w:r>
        <w:rPr>
          <w:rStyle w:val="CommentReference"/>
        </w:rPr>
        <w:annotationRef/>
      </w:r>
      <w:r>
        <w:t>To be reviewed</w:t>
      </w:r>
    </w:p>
  </w:comment>
  <w:comment w:id="183" w:author="Alwyn Williams" w:date="2021-07-16T10:25:00Z" w:initials="AW">
    <w:p w14:paraId="42E504E5" w14:textId="237F1B41" w:rsidR="006C01ED" w:rsidRDefault="006C01ED">
      <w:pPr>
        <w:pStyle w:val="CommentText"/>
      </w:pPr>
      <w:r>
        <w:rPr>
          <w:rStyle w:val="CommentReference"/>
        </w:rPr>
        <w:annotationRef/>
      </w:r>
      <w:r>
        <w:t>G1148 currently supports R0202, but on reflection, it might be worth having that guideline in support of this Recommendation instead since the guideline refers to at least R0202 and R0204.</w:t>
      </w:r>
    </w:p>
  </w:comment>
  <w:comment w:id="286" w:author="Alwyn Williams" w:date="2021-07-16T10:48:00Z" w:initials="AW">
    <w:p w14:paraId="3D889405" w14:textId="00EAE0FB" w:rsidR="0082733F" w:rsidRDefault="0082733F">
      <w:pPr>
        <w:pStyle w:val="CommentText"/>
      </w:pPr>
      <w:r>
        <w:rPr>
          <w:rStyle w:val="CommentReference"/>
        </w:rPr>
        <w:annotationRef/>
      </w:r>
      <w:r>
        <w:t>Suggest removing all of this as it may be more relevant for the NAVGUIDE than here.</w:t>
      </w:r>
    </w:p>
  </w:comment>
  <w:comment w:id="401" w:author="Alwyn Williams" w:date="2021-07-16T10:33:00Z" w:initials="AW">
    <w:p w14:paraId="0BA2BBD3" w14:textId="3CF4229B" w:rsidR="00C44FBA" w:rsidRDefault="00C44FBA">
      <w:pPr>
        <w:pStyle w:val="CommentText"/>
      </w:pPr>
      <w:r>
        <w:rPr>
          <w:rStyle w:val="CommentReference"/>
        </w:rPr>
        <w:annotationRef/>
      </w:r>
      <w:r>
        <w:t>No longer required since the list of relevant recommendations are listed in the main text above.</w:t>
      </w:r>
    </w:p>
  </w:comment>
  <w:comment w:id="428" w:author="Alwyn Williams" w:date="2021-07-16T10:29:00Z" w:initials="AW">
    <w:p w14:paraId="4A737990" w14:textId="48EB23EA" w:rsidR="006C01ED" w:rsidRDefault="006C01ED">
      <w:pPr>
        <w:pStyle w:val="CommentText"/>
      </w:pPr>
      <w:r>
        <w:rPr>
          <w:rStyle w:val="CommentReference"/>
        </w:rPr>
        <w:annotationRef/>
      </w:r>
      <w:r>
        <w:t xml:space="preserve">Recommend deleting all of this since this does not line up with the purpose of IALA recommendations any more (i.e. </w:t>
      </w:r>
      <w:r w:rsidR="0082733F">
        <w:t xml:space="preserve">providing more </w:t>
      </w:r>
      <w:r>
        <w:t>detailed information on various topics). Listing guidelines here may be</w:t>
      </w:r>
      <w:r w:rsidR="0082733F">
        <w:t xml:space="preserve"> too onerous to keep up to date as well.</w:t>
      </w:r>
      <w:r>
        <w:t xml:space="preserve"> </w:t>
      </w:r>
    </w:p>
  </w:comment>
  <w:comment w:id="465" w:author="Alwyn Williams" w:date="2021-07-16T10:30:00Z" w:initials="AW">
    <w:p w14:paraId="0357A197" w14:textId="0BA54E8E" w:rsidR="006C01ED" w:rsidRDefault="006C01ED">
      <w:pPr>
        <w:pStyle w:val="CommentText"/>
      </w:pPr>
      <w:r>
        <w:rPr>
          <w:rStyle w:val="CommentReference"/>
        </w:rPr>
        <w:annotationRef/>
      </w:r>
      <w:r>
        <w:t xml:space="preserve">Recommend deleting this since most of this has been captured in G1148 in more detail. The application of measurement is not captured yet, but the current R0203 will be converted and updated into a guideline in support of the new R0203. </w:t>
      </w:r>
      <w:r w:rsidR="0082733F">
        <w:t xml:space="preserve">Therefore, this section becomes </w:t>
      </w:r>
      <w:r w:rsidR="0082733F">
        <w:t>redundant.</w:t>
      </w:r>
      <w:bookmarkStart w:id="496" w:name="_GoBack"/>
      <w:bookmarkEnd w:id="496"/>
    </w:p>
  </w:comment>
  <w:comment w:id="500" w:author="Alwyn Williams" w:date="2021-07-16T10:32:00Z" w:initials="AW">
    <w:p w14:paraId="4D1A394F" w14:textId="0F4149D4" w:rsidR="006C01ED" w:rsidRDefault="006C01ED">
      <w:pPr>
        <w:pStyle w:val="CommentText"/>
      </w:pPr>
      <w:r>
        <w:rPr>
          <w:rStyle w:val="CommentReference"/>
        </w:rPr>
        <w:annotationRef/>
      </w:r>
      <w:r>
        <w:t>No longer required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1C6982C" w15:done="0"/>
  <w15:commentEx w15:paraId="649F7BC8" w15:done="0"/>
  <w15:commentEx w15:paraId="52E595E2" w15:done="0"/>
  <w15:commentEx w15:paraId="42E504E5" w15:done="0"/>
  <w15:commentEx w15:paraId="3D889405" w15:done="0"/>
  <w15:commentEx w15:paraId="0BA2BBD3" w15:done="0"/>
  <w15:commentEx w15:paraId="4A737990" w15:done="0"/>
  <w15:commentEx w15:paraId="0357A197" w15:done="0"/>
  <w15:commentEx w15:paraId="4D1A394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AE4D7" w14:textId="77777777" w:rsidR="009553E0" w:rsidRDefault="009553E0" w:rsidP="003274DB">
      <w:r>
        <w:separator/>
      </w:r>
    </w:p>
    <w:p w14:paraId="3029DDB4" w14:textId="77777777" w:rsidR="009553E0" w:rsidRDefault="009553E0"/>
  </w:endnote>
  <w:endnote w:type="continuationSeparator" w:id="0">
    <w:p w14:paraId="7CCA41E8" w14:textId="77777777" w:rsidR="009553E0" w:rsidRDefault="009553E0" w:rsidP="003274DB">
      <w:r>
        <w:continuationSeparator/>
      </w:r>
    </w:p>
    <w:p w14:paraId="764F5305" w14:textId="77777777" w:rsidR="009553E0" w:rsidRDefault="009553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B5230" w14:textId="77777777" w:rsidR="00B9146E" w:rsidRPr="004E7119" w:rsidRDefault="00B9146E" w:rsidP="00B9146E">
    <w:pPr>
      <w:spacing w:line="180" w:lineRule="atLeast"/>
      <w:rPr>
        <w:color w:val="808080" w:themeColor="background1" w:themeShade="80"/>
        <w:sz w:val="16"/>
        <w:szCs w:val="16"/>
        <w:lang w:val="fr-FR"/>
      </w:rPr>
    </w:pPr>
    <w:r w:rsidRPr="004E7119">
      <w:rPr>
        <w:noProof/>
        <w:lang w:eastAsia="en-GB"/>
      </w:rPr>
      <mc:AlternateContent>
        <mc:Choice Requires="wps">
          <w:drawing>
            <wp:anchor distT="0" distB="0" distL="114300" distR="114300" simplePos="0" relativeHeight="251682816" behindDoc="0" locked="0" layoutInCell="1" allowOverlap="1" wp14:anchorId="4CC4F6A5" wp14:editId="3B36E651">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21D2297"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005CD37C" w14:textId="77777777"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0429D993" w14:textId="77777777" w:rsidR="00B9146E" w:rsidRPr="004E7119" w:rsidRDefault="00B9146E" w:rsidP="00B9146E">
    <w:pPr>
      <w:spacing w:before="40" w:after="40"/>
      <w:rPr>
        <w:b/>
        <w:color w:val="00558C"/>
        <w:szCs w:val="18"/>
      </w:rPr>
    </w:pPr>
    <w:r w:rsidRPr="004E7119">
      <w:rPr>
        <w:b/>
        <w:color w:val="00558C"/>
        <w:szCs w:val="18"/>
      </w:rPr>
      <w:t>www.iala-aism.org</w:t>
    </w:r>
  </w:p>
  <w:p w14:paraId="548C7F3F"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2CFA677E" w14:textId="77777777" w:rsidR="002E4993" w:rsidRPr="00ED2A8D" w:rsidRDefault="00B9146E" w:rsidP="00B9146E">
    <w:pPr>
      <w:pStyle w:val="Footer"/>
    </w:pPr>
    <w:r>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2B2AC" w14:textId="77777777" w:rsidR="007A72CF" w:rsidRPr="007A72CF" w:rsidRDefault="007A72CF" w:rsidP="007A72CF">
    <w:pPr>
      <w:pStyle w:val="Footer"/>
      <w:rPr>
        <w:sz w:val="15"/>
        <w:szCs w:val="15"/>
      </w:rPr>
    </w:pPr>
  </w:p>
  <w:p w14:paraId="733D5A81" w14:textId="77777777" w:rsidR="007A72CF" w:rsidRDefault="007A72CF" w:rsidP="007A72CF">
    <w:pPr>
      <w:pStyle w:val="Footerportrait"/>
    </w:pPr>
  </w:p>
  <w:p w14:paraId="13C607E5" w14:textId="575939E2" w:rsidR="007A72CF" w:rsidRPr="007A72CF" w:rsidRDefault="009553E0" w:rsidP="007A72CF">
    <w:pPr>
      <w:pStyle w:val="Footerportrait"/>
      <w:rPr>
        <w:rStyle w:val="PageNumber"/>
      </w:rPr>
    </w:pPr>
    <w:r>
      <w:fldChar w:fldCharType="begin"/>
    </w:r>
    <w:r>
      <w:instrText xml:space="preserve"> STYLEREF "Document type" \* MERGEFORMAT </w:instrText>
    </w:r>
    <w:r>
      <w:fldChar w:fldCharType="separate"/>
    </w:r>
    <w:r w:rsidR="0082733F">
      <w:t>IALA Recommendation</w:t>
    </w:r>
    <w:r>
      <w:fldChar w:fldCharType="end"/>
    </w:r>
    <w:r w:rsidR="007A72CF">
      <w:t xml:space="preserve"> </w:t>
    </w:r>
    <w:r>
      <w:fldChar w:fldCharType="begin"/>
    </w:r>
    <w:r>
      <w:instrText xml:space="preserve"> STYLEREF "Document number" \* MERGEFORMAT </w:instrText>
    </w:r>
    <w:r>
      <w:fldChar w:fldCharType="separate"/>
    </w:r>
    <w:r w:rsidR="0082733F">
      <w:t>R0200</w:t>
    </w:r>
    <w:r>
      <w:fldChar w:fldCharType="end"/>
    </w:r>
    <w:r w:rsidR="00564664">
      <w:t xml:space="preserve"> </w:t>
    </w:r>
    <w:r>
      <w:fldChar w:fldCharType="begin"/>
    </w:r>
    <w:r>
      <w:instrText xml:space="preserve"> STYLEREF "Document name" \* MERGEFORMAT </w:instrText>
    </w:r>
    <w:r>
      <w:fldChar w:fldCharType="separate"/>
    </w:r>
    <w:r w:rsidR="0082733F">
      <w:t>Marine Signal Lights - Part 0 – Overview</w:t>
    </w:r>
    <w:r>
      <w:fldChar w:fldCharType="end"/>
    </w:r>
    <w:r w:rsidR="007A72CF">
      <w:tab/>
    </w:r>
  </w:p>
  <w:p w14:paraId="2F298794" w14:textId="63331FE1" w:rsidR="008608A4" w:rsidRDefault="009553E0" w:rsidP="007A72CF">
    <w:pPr>
      <w:pStyle w:val="Footerportrait"/>
    </w:pPr>
    <w:r>
      <w:fldChar w:fldCharType="begin"/>
    </w:r>
    <w:r>
      <w:instrText xml:space="preserve"> STYLEREF "Edition number" \* MERGEFORMAT </w:instrText>
    </w:r>
    <w:r>
      <w:fldChar w:fldCharType="separate"/>
    </w:r>
    <w:r w:rsidR="0082733F">
      <w:t>Edition 1.1</w:t>
    </w:r>
    <w:r>
      <w:fldChar w:fldCharType="end"/>
    </w:r>
    <w:r w:rsidR="007A72CF" w:rsidRPr="0023738A">
      <w:t xml:space="preserve"> </w:t>
    </w:r>
    <w:r>
      <w:fldChar w:fldCharType="begin"/>
    </w:r>
    <w:r>
      <w:instrText xml:space="preserve"> STYLEREF  MRN  \* MERGEFORMAT </w:instrText>
    </w:r>
    <w:r>
      <w:fldChar w:fldCharType="separate"/>
    </w:r>
    <w:r w:rsidR="0082733F" w:rsidRPr="0082733F">
      <w:rPr>
        <w:lang w:val="en-US"/>
      </w:rPr>
      <w:t>urn:mrn:iala:pub:r0200</w:t>
    </w:r>
    <w:r>
      <w:rPr>
        <w:lang w:val="en-US"/>
      </w:rP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82733F">
      <w:t>7</w:t>
    </w:r>
    <w:r w:rsidR="007A72CF"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0AC14" w14:textId="77777777" w:rsidR="009553E0" w:rsidRDefault="009553E0" w:rsidP="003274DB">
      <w:r>
        <w:separator/>
      </w:r>
    </w:p>
  </w:footnote>
  <w:footnote w:type="continuationSeparator" w:id="0">
    <w:p w14:paraId="3B4E3ED4" w14:textId="77777777" w:rsidR="009553E0" w:rsidRDefault="009553E0" w:rsidP="003274DB">
      <w:r>
        <w:continuationSeparator/>
      </w:r>
    </w:p>
    <w:p w14:paraId="43CD2587" w14:textId="77777777" w:rsidR="009553E0" w:rsidRDefault="009553E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08C07" w14:textId="48DD8916" w:rsidR="00606A42" w:rsidRDefault="009553E0">
    <w:pPr>
      <w:pStyle w:val="Header"/>
    </w:pPr>
    <w:r>
      <w:rPr>
        <w:noProof/>
      </w:rPr>
      <w:pict w14:anchorId="4CFB09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59.45pt;height:59.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5AFBF10">
        <v:shape id="_x0000_s2059"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CFC50" w14:textId="42889F47" w:rsidR="001B44DC" w:rsidRDefault="001B44D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E29AD" w14:textId="24DD6D99" w:rsidR="005A19E9" w:rsidRDefault="005A19E9" w:rsidP="005A19E9">
    <w:pPr>
      <w:pStyle w:val="Header"/>
    </w:pPr>
    <w:r>
      <w:rPr>
        <w:noProof/>
        <w:lang w:eastAsia="en-GB"/>
      </w:rPr>
      <w:drawing>
        <wp:anchor distT="0" distB="0" distL="114300" distR="114300" simplePos="0" relativeHeight="251726848" behindDoc="1" locked="0" layoutInCell="1" allowOverlap="1" wp14:anchorId="508052B1" wp14:editId="65F12199">
          <wp:simplePos x="0" y="0"/>
          <wp:positionH relativeFrom="page">
            <wp:posOffset>6840855</wp:posOffset>
          </wp:positionH>
          <wp:positionV relativeFrom="page">
            <wp:posOffset>0</wp:posOffset>
          </wp:positionV>
          <wp:extent cx="720000" cy="720000"/>
          <wp:effectExtent l="0" t="0" r="4445" b="4445"/>
          <wp:wrapNone/>
          <wp:docPr id="4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3419B34" w14:textId="77777777" w:rsidR="005A19E9" w:rsidRDefault="005A19E9" w:rsidP="005A19E9">
    <w:pPr>
      <w:pStyle w:val="Header"/>
    </w:pPr>
  </w:p>
  <w:p w14:paraId="26EBED10" w14:textId="77777777" w:rsidR="005A19E9" w:rsidRPr="001C18B0" w:rsidRDefault="005A19E9" w:rsidP="005A19E9">
    <w:pPr>
      <w:pStyle w:val="Contents"/>
      <w:rPr>
        <w:sz w:val="48"/>
        <w:szCs w:val="48"/>
      </w:rPr>
    </w:pPr>
    <w:r w:rsidRPr="001C18B0">
      <w:rPr>
        <w:color w:val="009FDF"/>
        <w:sz w:val="48"/>
        <w:szCs w:val="48"/>
      </w:rPr>
      <w:t>ANNEX CONTENTS</w:t>
    </w:r>
  </w:p>
  <w:p w14:paraId="43F24A1E" w14:textId="77777777" w:rsidR="005A19E9" w:rsidRPr="00815218" w:rsidRDefault="005A19E9" w:rsidP="005A19E9">
    <w:pPr>
      <w:pStyle w:val="Header"/>
    </w:pPr>
    <w:r>
      <w:rPr>
        <w:noProof/>
        <w:lang w:eastAsia="en-GB"/>
      </w:rPr>
      <w:drawing>
        <wp:anchor distT="0" distB="0" distL="114300" distR="114300" simplePos="0" relativeHeight="251724800" behindDoc="1" locked="0" layoutInCell="1" allowOverlap="1" wp14:anchorId="6EA2C77E" wp14:editId="75CC0F9A">
          <wp:simplePos x="0" y="0"/>
          <wp:positionH relativeFrom="page">
            <wp:posOffset>6850851</wp:posOffset>
          </wp:positionH>
          <wp:positionV relativeFrom="page">
            <wp:posOffset>4111</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112296E" w14:textId="77777777" w:rsidR="005A19E9" w:rsidRDefault="005A19E9" w:rsidP="00667792">
    <w:pPr>
      <w:pStyle w:val="Header"/>
    </w:pPr>
  </w:p>
  <w:p w14:paraId="70CC3434" w14:textId="77777777" w:rsidR="005A19E9" w:rsidRPr="00667792" w:rsidRDefault="005A19E9" w:rsidP="00667792">
    <w:pPr>
      <w:pStyle w:val="Header"/>
    </w:pPr>
    <w:r>
      <w:rPr>
        <w:noProof/>
        <w:lang w:eastAsia="en-GB"/>
      </w:rPr>
      <w:drawing>
        <wp:anchor distT="0" distB="0" distL="114300" distR="114300" simplePos="0" relativeHeight="251721728" behindDoc="1" locked="0" layoutInCell="1" allowOverlap="1" wp14:anchorId="307F7744" wp14:editId="250F29F8">
          <wp:simplePos x="0" y="0"/>
          <wp:positionH relativeFrom="page">
            <wp:posOffset>6850851</wp:posOffset>
          </wp:positionH>
          <wp:positionV relativeFrom="page">
            <wp:posOffset>4111</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6AA9B" w14:textId="50198500" w:rsidR="001B44DC" w:rsidRDefault="001B44D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B965E" w14:textId="691339E0" w:rsidR="001B44DC" w:rsidRDefault="001B44D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BF769" w14:textId="21A038DE" w:rsidR="00995229" w:rsidRPr="00667792" w:rsidRDefault="00995229" w:rsidP="00667792">
    <w:pPr>
      <w:pStyle w:val="Header"/>
    </w:pPr>
    <w:r>
      <w:rPr>
        <w:noProof/>
        <w:lang w:eastAsia="en-GB"/>
      </w:rPr>
      <w:drawing>
        <wp:anchor distT="0" distB="0" distL="114300" distR="114300" simplePos="0" relativeHeight="251728896" behindDoc="1" locked="0" layoutInCell="1" allowOverlap="1" wp14:anchorId="600B3D1E" wp14:editId="2A348A22">
          <wp:simplePos x="0" y="0"/>
          <wp:positionH relativeFrom="page">
            <wp:posOffset>6850851</wp:posOffset>
          </wp:positionH>
          <wp:positionV relativeFrom="page">
            <wp:posOffset>4111</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B1953" w14:textId="29ACE67E" w:rsidR="001B44DC" w:rsidRDefault="001B44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927C3" w14:textId="31F17124" w:rsidR="002E4993" w:rsidRPr="00ED2A8D" w:rsidRDefault="002E4993" w:rsidP="008747E0">
    <w:pPr>
      <w:pStyle w:val="Header"/>
    </w:pPr>
    <w:r w:rsidRPr="00442889">
      <w:rPr>
        <w:noProof/>
        <w:lang w:eastAsia="en-GB"/>
      </w:rPr>
      <w:drawing>
        <wp:anchor distT="0" distB="0" distL="114300" distR="114300" simplePos="0" relativeHeight="251657214" behindDoc="1" locked="0" layoutInCell="1" allowOverlap="1" wp14:anchorId="7D6FFB75" wp14:editId="4C0EB2C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BC73B6E" w14:textId="77777777" w:rsidR="002E4993" w:rsidRPr="00ED2A8D" w:rsidRDefault="002E4993" w:rsidP="008747E0">
    <w:pPr>
      <w:pStyle w:val="Header"/>
    </w:pPr>
  </w:p>
  <w:p w14:paraId="053FD1C4" w14:textId="77777777" w:rsidR="002E4993" w:rsidRDefault="002E4993" w:rsidP="008747E0">
    <w:pPr>
      <w:pStyle w:val="Header"/>
    </w:pPr>
  </w:p>
  <w:p w14:paraId="7C5F07C5" w14:textId="77777777" w:rsidR="002E4993" w:rsidRDefault="002E4993" w:rsidP="008747E0">
    <w:pPr>
      <w:pStyle w:val="Header"/>
    </w:pPr>
  </w:p>
  <w:p w14:paraId="64B9F9EA" w14:textId="77777777" w:rsidR="002E4993" w:rsidRDefault="002E4993" w:rsidP="008747E0">
    <w:pPr>
      <w:pStyle w:val="Header"/>
    </w:pPr>
  </w:p>
  <w:p w14:paraId="4DB56ED5" w14:textId="77777777" w:rsidR="002E4993" w:rsidRDefault="002E4993" w:rsidP="008747E0">
    <w:pPr>
      <w:pStyle w:val="Header"/>
    </w:pPr>
  </w:p>
  <w:p w14:paraId="4469BFA4" w14:textId="77777777" w:rsidR="002E4993" w:rsidRDefault="003E5FD2" w:rsidP="008747E0">
    <w:pPr>
      <w:pStyle w:val="Header"/>
    </w:pPr>
    <w:r>
      <w:rPr>
        <w:noProof/>
        <w:lang w:eastAsia="en-GB"/>
      </w:rPr>
      <w:drawing>
        <wp:anchor distT="0" distB="0" distL="114300" distR="114300" simplePos="0" relativeHeight="251656189" behindDoc="1" locked="0" layoutInCell="1" allowOverlap="1" wp14:anchorId="6AECB509" wp14:editId="15E9FE14">
          <wp:simplePos x="0" y="0"/>
          <wp:positionH relativeFrom="page">
            <wp:posOffset>51301</wp:posOffset>
          </wp:positionH>
          <wp:positionV relativeFrom="page">
            <wp:posOffset>1488407</wp:posOffset>
          </wp:positionV>
          <wp:extent cx="7495732" cy="2287872"/>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95732" cy="2287872"/>
                  </a:xfrm>
                  <a:prstGeom prst="rect">
                    <a:avLst/>
                  </a:prstGeom>
                </pic:spPr>
              </pic:pic>
            </a:graphicData>
          </a:graphic>
          <wp14:sizeRelH relativeFrom="margin">
            <wp14:pctWidth>0</wp14:pctWidth>
          </wp14:sizeRelH>
          <wp14:sizeRelV relativeFrom="margin">
            <wp14:pctHeight>0</wp14:pctHeight>
          </wp14:sizeRelV>
        </wp:anchor>
      </w:drawing>
    </w:r>
  </w:p>
  <w:p w14:paraId="27E9BD63" w14:textId="77777777" w:rsidR="003E5FD2" w:rsidRDefault="003E5FD2" w:rsidP="001349DB">
    <w:pPr>
      <w:pStyle w:val="Header"/>
      <w:spacing w:line="360" w:lineRule="exact"/>
    </w:pPr>
  </w:p>
  <w:p w14:paraId="4D134B64" w14:textId="77777777" w:rsidR="003E5FD2" w:rsidRPr="00ED2A8D" w:rsidRDefault="003E5FD2"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CBF14" w14:textId="1AB2651B" w:rsidR="00606A42" w:rsidRDefault="009553E0">
    <w:pPr>
      <w:pStyle w:val="Header"/>
    </w:pPr>
    <w:r>
      <w:rPr>
        <w:noProof/>
      </w:rPr>
      <w:pict w14:anchorId="489BC1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59.45pt;height:59.95pt;rotation:315;z-index:-25158041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A60457C">
        <v:shape id="_x0000_s2060"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B20A1" w14:textId="6AFAD3F0" w:rsidR="00606A42" w:rsidRDefault="009553E0">
    <w:pPr>
      <w:pStyle w:val="Header"/>
    </w:pPr>
    <w:r>
      <w:rPr>
        <w:noProof/>
      </w:rPr>
      <w:pict w14:anchorId="06244D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59.45pt;height:59.95pt;rotation:315;z-index:-2515763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9B34173">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24BB4" w14:textId="33A19972" w:rsidR="002E4993" w:rsidRPr="00ED2A8D" w:rsidRDefault="002E4993" w:rsidP="008747E0">
    <w:pPr>
      <w:pStyle w:val="Header"/>
    </w:pPr>
    <w:r>
      <w:rPr>
        <w:noProof/>
        <w:lang w:eastAsia="en-GB"/>
      </w:rPr>
      <w:drawing>
        <wp:anchor distT="0" distB="0" distL="114300" distR="114300" simplePos="0" relativeHeight="251658752" behindDoc="1" locked="0" layoutInCell="1" allowOverlap="1" wp14:anchorId="0E083ECD" wp14:editId="6D5DF34B">
          <wp:simplePos x="0" y="0"/>
          <wp:positionH relativeFrom="page">
            <wp:posOffset>6840855</wp:posOffset>
          </wp:positionH>
          <wp:positionV relativeFrom="page">
            <wp:posOffset>0</wp:posOffset>
          </wp:positionV>
          <wp:extent cx="720000" cy="720000"/>
          <wp:effectExtent l="0" t="0" r="4445" b="4445"/>
          <wp:wrapNone/>
          <wp:docPr id="1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14F1094" w14:textId="77777777" w:rsidR="002E4993" w:rsidRPr="00ED2A8D" w:rsidRDefault="002E4993" w:rsidP="008747E0">
    <w:pPr>
      <w:pStyle w:val="Header"/>
    </w:pPr>
  </w:p>
  <w:p w14:paraId="013BF5F4" w14:textId="77777777" w:rsidR="002E4993" w:rsidRDefault="002E4993" w:rsidP="008747E0">
    <w:pPr>
      <w:pStyle w:val="Header"/>
    </w:pPr>
  </w:p>
  <w:p w14:paraId="7457529A" w14:textId="77777777" w:rsidR="002E4993" w:rsidRDefault="002E4993" w:rsidP="008747E0">
    <w:pPr>
      <w:pStyle w:val="Header"/>
    </w:pPr>
  </w:p>
  <w:p w14:paraId="5508CA4B" w14:textId="77777777" w:rsidR="002E4993" w:rsidRDefault="002E4993" w:rsidP="008747E0">
    <w:pPr>
      <w:pStyle w:val="Header"/>
    </w:pPr>
  </w:p>
  <w:p w14:paraId="4D457749" w14:textId="77777777" w:rsidR="002E4993" w:rsidRPr="00441393" w:rsidRDefault="002E4993" w:rsidP="00441393">
    <w:pPr>
      <w:pStyle w:val="Contents"/>
    </w:pPr>
    <w:r>
      <w:t xml:space="preserve">DOCUMENT </w:t>
    </w:r>
    <w:r w:rsidR="00840148">
      <w:t>HISTORY</w:t>
    </w:r>
  </w:p>
  <w:p w14:paraId="7CFE15C4" w14:textId="77777777" w:rsidR="002E4993" w:rsidRPr="00ED2A8D" w:rsidRDefault="002E4993" w:rsidP="008747E0">
    <w:pPr>
      <w:pStyle w:val="Header"/>
    </w:pPr>
  </w:p>
  <w:p w14:paraId="3A95EFC6"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7ECF3" w14:textId="75E0E762" w:rsidR="00606A42" w:rsidRDefault="009553E0">
    <w:pPr>
      <w:pStyle w:val="Header"/>
    </w:pPr>
    <w:r>
      <w:rPr>
        <w:noProof/>
      </w:rPr>
      <w:pict w14:anchorId="14785D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59.45pt;height:59.95pt;rotation:315;z-index:-2515742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8AF70FE">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58A73" w14:textId="64215079" w:rsidR="00606A42" w:rsidRDefault="009553E0">
    <w:pPr>
      <w:pStyle w:val="Header"/>
    </w:pPr>
    <w:r>
      <w:rPr>
        <w:noProof/>
      </w:rPr>
      <w:pict w14:anchorId="2D499B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59.45pt;height:59.95pt;rotation:315;z-index:-2515701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BE92BF4">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2EF44" w14:textId="6D19300F" w:rsidR="002E4993" w:rsidRPr="00667792" w:rsidRDefault="002E4993" w:rsidP="00667792">
    <w:pPr>
      <w:pStyle w:val="Header"/>
    </w:pPr>
    <w:r>
      <w:rPr>
        <w:noProof/>
        <w:lang w:eastAsia="en-GB"/>
      </w:rPr>
      <w:drawing>
        <wp:anchor distT="0" distB="0" distL="114300" distR="114300" simplePos="0" relativeHeight="251680768" behindDoc="1" locked="0" layoutInCell="1" allowOverlap="1" wp14:anchorId="58CB20F6" wp14:editId="03BC527D">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874CE" w14:textId="59887C9C" w:rsidR="00606A42" w:rsidRDefault="009553E0">
    <w:pPr>
      <w:pStyle w:val="Header"/>
    </w:pPr>
    <w:r>
      <w:rPr>
        <w:noProof/>
      </w:rPr>
      <w:pict w14:anchorId="474E17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59.45pt;height:59.95pt;rotation:315;z-index:-2515681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9E39ADD">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1F4E0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7BA215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02E8F848"/>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A754D2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FBEE12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D0AA8B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DBCE8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042B2A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8286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6A0C8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AE68A3"/>
    <w:multiLevelType w:val="multilevel"/>
    <w:tmpl w:val="187A5D94"/>
    <w:lvl w:ilvl="0">
      <w:start w:val="1"/>
      <w:numFmt w:val="decimal"/>
      <w:pStyle w:val="AnnexCHead1"/>
      <w:lvlText w:val="C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009FDF"/>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509689E"/>
    <w:multiLevelType w:val="multilevel"/>
    <w:tmpl w:val="4DFC1F5C"/>
    <w:lvl w:ilvl="0">
      <w:start w:val="1"/>
      <w:numFmt w:val="decimal"/>
      <w:pStyle w:val="AppendixHeading1"/>
      <w:lvlText w:val="%1"/>
      <w:lvlJc w:val="left"/>
      <w:pPr>
        <w:ind w:left="709" w:hanging="709"/>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33478BF"/>
    <w:multiLevelType w:val="hybridMultilevel"/>
    <w:tmpl w:val="C0A03D0C"/>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2770725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lvlText w:val="%1.%2."/>
      <w:lvlJc w:val="left"/>
      <w:pPr>
        <w:ind w:left="851" w:hanging="851"/>
      </w:pPr>
      <w:rPr>
        <w:rFonts w:ascii="Calibri" w:hAnsi="Calibri" w:hint="default"/>
        <w:b/>
        <w:i w:val="0"/>
        <w:caps/>
        <w:color w:val="00558C"/>
        <w:sz w:val="28"/>
      </w:rPr>
    </w:lvl>
    <w:lvl w:ilvl="2">
      <w:start w:val="1"/>
      <w:numFmt w:val="decimal"/>
      <w:lvlText w:val="%1.%2.%3."/>
      <w:lvlJc w:val="left"/>
      <w:pPr>
        <w:ind w:left="1021" w:hanging="1021"/>
      </w:pPr>
      <w:rPr>
        <w:rFonts w:ascii="Calibri" w:hAnsi="Calibri" w:hint="default"/>
        <w:b/>
        <w:i w:val="0"/>
        <w:vanish w:val="0"/>
        <w:color w:val="00558C"/>
        <w:sz w:val="24"/>
      </w:rPr>
    </w:lvl>
    <w:lvl w:ilvl="3">
      <w:start w:val="1"/>
      <w:numFmt w:val="decimal"/>
      <w:lvlText w:val="%1.%2.%3.%4."/>
      <w:lvlJc w:val="left"/>
      <w:pPr>
        <w:ind w:left="1134" w:hanging="1134"/>
      </w:pPr>
      <w:rPr>
        <w:rFonts w:ascii="Calibri" w:hAnsi="Calibri" w:hint="default"/>
        <w:b/>
        <w:i w:val="0"/>
        <w:caps/>
        <w:color w:val="00558C"/>
        <w:sz w:val="22"/>
      </w:rPr>
    </w:lvl>
    <w:lvl w:ilvl="4">
      <w:start w:val="1"/>
      <w:numFmt w:val="decimal"/>
      <w:lvlText w:val="%1.%2.%3.%4.%5."/>
      <w:lvlJc w:val="left"/>
      <w:pPr>
        <w:ind w:left="1134" w:hanging="1134"/>
      </w:pPr>
      <w:rPr>
        <w:rFonts w:ascii="Calibri" w:hAnsi="Calibri" w:hint="default"/>
        <w:b w:val="0"/>
        <w:i w:val="0"/>
        <w:caps/>
        <w:color w:val="00558C"/>
        <w:sz w:val="20"/>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6102258"/>
    <w:multiLevelType w:val="multilevel"/>
    <w:tmpl w:val="DF4ADA78"/>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A1740F"/>
    <w:multiLevelType w:val="multilevel"/>
    <w:tmpl w:val="597C6FD6"/>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D033BC3"/>
    <w:multiLevelType w:val="hybridMultilevel"/>
    <w:tmpl w:val="EAF2D2F6"/>
    <w:lvl w:ilvl="0" w:tplc="D786B3B0">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7E01D9"/>
    <w:multiLevelType w:val="hybridMultilevel"/>
    <w:tmpl w:val="8892C696"/>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EB00BE6"/>
    <w:multiLevelType w:val="multilevel"/>
    <w:tmpl w:val="6136DB50"/>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34245C5"/>
    <w:multiLevelType w:val="multilevel"/>
    <w:tmpl w:val="9EEC3DB4"/>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8336371"/>
    <w:multiLevelType w:val="hybridMultilevel"/>
    <w:tmpl w:val="D916D230"/>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401245"/>
    <w:multiLevelType w:val="multilevel"/>
    <w:tmpl w:val="23EC7E22"/>
    <w:lvl w:ilvl="0">
      <w:start w:val="1"/>
      <w:numFmt w:val="decimal"/>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376301AE"/>
    <w:multiLevelType w:val="multilevel"/>
    <w:tmpl w:val="CCFA4ED2"/>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D966146"/>
    <w:multiLevelType w:val="multilevel"/>
    <w:tmpl w:val="5F62D0D0"/>
    <w:lvl w:ilvl="0">
      <w:start w:val="1"/>
      <w:numFmt w:val="decimal"/>
      <w:lvlText w:val="D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009FDF"/>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E6B4F5D"/>
    <w:multiLevelType w:val="multilevel"/>
    <w:tmpl w:val="DF9C1A60"/>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590560E"/>
    <w:multiLevelType w:val="multilevel"/>
    <w:tmpl w:val="707A7D7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D554E7"/>
    <w:multiLevelType w:val="hybridMultilevel"/>
    <w:tmpl w:val="0374EDF2"/>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BC63137"/>
    <w:multiLevelType w:val="hybridMultilevel"/>
    <w:tmpl w:val="D1BCC7A0"/>
    <w:lvl w:ilvl="0" w:tplc="AC303400">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F97DEE"/>
    <w:multiLevelType w:val="multilevel"/>
    <w:tmpl w:val="E860693E"/>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12B1937"/>
    <w:multiLevelType w:val="multilevel"/>
    <w:tmpl w:val="EEB4F35E"/>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strike w:val="0"/>
        <w:dstrike w:val="0"/>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3" w15:restartNumberingAfterBreak="0">
    <w:nsid w:val="60933F38"/>
    <w:multiLevelType w:val="multilevel"/>
    <w:tmpl w:val="FAD69998"/>
    <w:lvl w:ilvl="0">
      <w:start w:val="1"/>
      <w:numFmt w:val="decimal"/>
      <w:lvlText w:val="%1"/>
      <w:lvlJc w:val="left"/>
      <w:pPr>
        <w:ind w:left="567" w:hanging="567"/>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5" w15:restartNumberingAfterBreak="0">
    <w:nsid w:val="67AB4D84"/>
    <w:multiLevelType w:val="multilevel"/>
    <w:tmpl w:val="DC72BAFC"/>
    <w:lvl w:ilvl="0">
      <w:start w:val="1"/>
      <w:numFmt w:val="decimal"/>
      <w:pStyle w:val="Heading1"/>
      <w:lvlText w:val="%1"/>
      <w:lvlJc w:val="left"/>
      <w:pPr>
        <w:tabs>
          <w:tab w:val="num" w:pos="0"/>
        </w:tabs>
        <w:ind w:left="709" w:hanging="709"/>
      </w:pPr>
      <w:rPr>
        <w:rFonts w:asciiTheme="minorHAnsi" w:hAnsiTheme="minorHAnsi" w:hint="default"/>
        <w:b/>
        <w:i w:val="0"/>
        <w:caps/>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558C"/>
        <w:sz w:val="24"/>
      </w:rPr>
    </w:lvl>
    <w:lvl w:ilvl="3">
      <w:start w:val="1"/>
      <w:numFmt w:val="decimal"/>
      <w:pStyle w:val="Heading4"/>
      <w:lvlText w:val="%1.%2.%3.%4"/>
      <w:lvlJc w:val="left"/>
      <w:pPr>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7"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E84B81"/>
    <w:multiLevelType w:val="hybridMultilevel"/>
    <w:tmpl w:val="B7C8FFAC"/>
    <w:lvl w:ilvl="0" w:tplc="04090001">
      <w:start w:val="1"/>
      <w:numFmt w:val="bullet"/>
      <w:lvlText w:val=""/>
      <w:lvlJc w:val="left"/>
      <w:pPr>
        <w:tabs>
          <w:tab w:val="num" w:pos="1072"/>
        </w:tabs>
        <w:ind w:left="1072" w:hanging="360"/>
      </w:pPr>
      <w:rPr>
        <w:rFonts w:ascii="Symbol" w:hAnsi="Symbol" w:hint="default"/>
      </w:rPr>
    </w:lvl>
    <w:lvl w:ilvl="1" w:tplc="04090003" w:tentative="1">
      <w:start w:val="1"/>
      <w:numFmt w:val="bullet"/>
      <w:lvlText w:val="o"/>
      <w:lvlJc w:val="left"/>
      <w:pPr>
        <w:tabs>
          <w:tab w:val="num" w:pos="1792"/>
        </w:tabs>
        <w:ind w:left="1792" w:hanging="360"/>
      </w:pPr>
      <w:rPr>
        <w:rFonts w:ascii="Courier New" w:hAnsi="Courier New" w:hint="default"/>
      </w:rPr>
    </w:lvl>
    <w:lvl w:ilvl="2" w:tplc="04090005" w:tentative="1">
      <w:start w:val="1"/>
      <w:numFmt w:val="bullet"/>
      <w:lvlText w:val=""/>
      <w:lvlJc w:val="left"/>
      <w:pPr>
        <w:tabs>
          <w:tab w:val="num" w:pos="2512"/>
        </w:tabs>
        <w:ind w:left="2512" w:hanging="360"/>
      </w:pPr>
      <w:rPr>
        <w:rFonts w:ascii="Wingdings" w:hAnsi="Wingdings" w:hint="default"/>
      </w:rPr>
    </w:lvl>
    <w:lvl w:ilvl="3" w:tplc="04090001" w:tentative="1">
      <w:start w:val="1"/>
      <w:numFmt w:val="bullet"/>
      <w:lvlText w:val=""/>
      <w:lvlJc w:val="left"/>
      <w:pPr>
        <w:tabs>
          <w:tab w:val="num" w:pos="3232"/>
        </w:tabs>
        <w:ind w:left="3232" w:hanging="360"/>
      </w:pPr>
      <w:rPr>
        <w:rFonts w:ascii="Symbol" w:hAnsi="Symbol" w:hint="default"/>
      </w:rPr>
    </w:lvl>
    <w:lvl w:ilvl="4" w:tplc="04090003" w:tentative="1">
      <w:start w:val="1"/>
      <w:numFmt w:val="bullet"/>
      <w:lvlText w:val="o"/>
      <w:lvlJc w:val="left"/>
      <w:pPr>
        <w:tabs>
          <w:tab w:val="num" w:pos="3952"/>
        </w:tabs>
        <w:ind w:left="3952" w:hanging="360"/>
      </w:pPr>
      <w:rPr>
        <w:rFonts w:ascii="Courier New" w:hAnsi="Courier New" w:hint="default"/>
      </w:rPr>
    </w:lvl>
    <w:lvl w:ilvl="5" w:tplc="04090005" w:tentative="1">
      <w:start w:val="1"/>
      <w:numFmt w:val="bullet"/>
      <w:lvlText w:val=""/>
      <w:lvlJc w:val="left"/>
      <w:pPr>
        <w:tabs>
          <w:tab w:val="num" w:pos="4672"/>
        </w:tabs>
        <w:ind w:left="4672" w:hanging="360"/>
      </w:pPr>
      <w:rPr>
        <w:rFonts w:ascii="Wingdings" w:hAnsi="Wingdings" w:hint="default"/>
      </w:rPr>
    </w:lvl>
    <w:lvl w:ilvl="6" w:tplc="04090001" w:tentative="1">
      <w:start w:val="1"/>
      <w:numFmt w:val="bullet"/>
      <w:lvlText w:val=""/>
      <w:lvlJc w:val="left"/>
      <w:pPr>
        <w:tabs>
          <w:tab w:val="num" w:pos="5392"/>
        </w:tabs>
        <w:ind w:left="5392" w:hanging="360"/>
      </w:pPr>
      <w:rPr>
        <w:rFonts w:ascii="Symbol" w:hAnsi="Symbol" w:hint="default"/>
      </w:rPr>
    </w:lvl>
    <w:lvl w:ilvl="7" w:tplc="04090003" w:tentative="1">
      <w:start w:val="1"/>
      <w:numFmt w:val="bullet"/>
      <w:lvlText w:val="o"/>
      <w:lvlJc w:val="left"/>
      <w:pPr>
        <w:tabs>
          <w:tab w:val="num" w:pos="6112"/>
        </w:tabs>
        <w:ind w:left="6112" w:hanging="360"/>
      </w:pPr>
      <w:rPr>
        <w:rFonts w:ascii="Courier New" w:hAnsi="Courier New" w:hint="default"/>
      </w:rPr>
    </w:lvl>
    <w:lvl w:ilvl="8" w:tplc="04090005" w:tentative="1">
      <w:start w:val="1"/>
      <w:numFmt w:val="bullet"/>
      <w:lvlText w:val=""/>
      <w:lvlJc w:val="left"/>
      <w:pPr>
        <w:tabs>
          <w:tab w:val="num" w:pos="6832"/>
        </w:tabs>
        <w:ind w:left="6832"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3"/>
  </w:num>
  <w:num w:numId="6">
    <w:abstractNumId w:val="27"/>
  </w:num>
  <w:num w:numId="7">
    <w:abstractNumId w:val="24"/>
  </w:num>
  <w:num w:numId="8">
    <w:abstractNumId w:val="11"/>
  </w:num>
  <w:num w:numId="9">
    <w:abstractNumId w:val="25"/>
  </w:num>
  <w:num w:numId="10">
    <w:abstractNumId w:val="16"/>
  </w:num>
  <w:num w:numId="11">
    <w:abstractNumId w:val="31"/>
  </w:num>
  <w:num w:numId="12">
    <w:abstractNumId w:val="21"/>
  </w:num>
  <w:num w:numId="13">
    <w:abstractNumId w:val="17"/>
  </w:num>
  <w:num w:numId="14">
    <w:abstractNumId w:val="28"/>
  </w:num>
  <w:num w:numId="15">
    <w:abstractNumId w:val="39"/>
  </w:num>
  <w:num w:numId="16">
    <w:abstractNumId w:val="10"/>
  </w:num>
  <w:num w:numId="17">
    <w:abstractNumId w:val="37"/>
  </w:num>
  <w:num w:numId="18">
    <w:abstractNumId w:val="40"/>
  </w:num>
  <w:num w:numId="19">
    <w:abstractNumId w:val="26"/>
  </w:num>
  <w:num w:numId="20">
    <w:abstractNumId w:val="20"/>
  </w:num>
  <w:num w:numId="21">
    <w:abstractNumId w:val="35"/>
  </w:num>
  <w:num w:numId="22">
    <w:abstractNumId w:val="13"/>
  </w:num>
  <w:num w:numId="23">
    <w:abstractNumId w:val="38"/>
  </w:num>
  <w:num w:numId="24">
    <w:abstractNumId w:val="19"/>
  </w:num>
  <w:num w:numId="25">
    <w:abstractNumId w:val="36"/>
  </w:num>
  <w:num w:numId="26">
    <w:abstractNumId w:val="18"/>
  </w:num>
  <w:num w:numId="27">
    <w:abstractNumId w:val="29"/>
  </w:num>
  <w:num w:numId="28">
    <w:abstractNumId w:val="15"/>
  </w:num>
  <w:num w:numId="29">
    <w:abstractNumId w:val="22"/>
  </w:num>
  <w:num w:numId="30">
    <w:abstractNumId w:val="0"/>
  </w:num>
  <w:num w:numId="31">
    <w:abstractNumId w:val="1"/>
  </w:num>
  <w:num w:numId="32">
    <w:abstractNumId w:val="2"/>
  </w:num>
  <w:num w:numId="33">
    <w:abstractNumId w:val="4"/>
  </w:num>
  <w:num w:numId="34">
    <w:abstractNumId w:val="5"/>
  </w:num>
  <w:num w:numId="35">
    <w:abstractNumId w:val="6"/>
  </w:num>
  <w:num w:numId="36">
    <w:abstractNumId w:val="7"/>
  </w:num>
  <w:num w:numId="37">
    <w:abstractNumId w:val="3"/>
  </w:num>
  <w:num w:numId="38">
    <w:abstractNumId w:val="8"/>
  </w:num>
  <w:num w:numId="39">
    <w:abstractNumId w:val="9"/>
  </w:num>
  <w:num w:numId="40">
    <w:abstractNumId w:val="17"/>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33"/>
  </w:num>
  <w:num w:numId="47">
    <w:abstractNumId w:val="32"/>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num>
  <w:num w:numId="49">
    <w:abstractNumId w:val="41"/>
  </w:num>
  <w:num w:numId="50">
    <w:abstractNumId w:val="34"/>
  </w:num>
  <w:num w:numId="51">
    <w:abstractNumId w:val="14"/>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wyn Williams">
    <w15:presenceInfo w15:providerId="AD" w15:userId="S-1-5-21-2046026355-2876191845-2165928818-1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8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866"/>
    <w:rsid w:val="0000406F"/>
    <w:rsid w:val="00004DBA"/>
    <w:rsid w:val="00016148"/>
    <w:rsid w:val="000174F9"/>
    <w:rsid w:val="00023C4D"/>
    <w:rsid w:val="000258F6"/>
    <w:rsid w:val="00027C35"/>
    <w:rsid w:val="000379A7"/>
    <w:rsid w:val="00040954"/>
    <w:rsid w:val="00040EB8"/>
    <w:rsid w:val="00047206"/>
    <w:rsid w:val="00047FEF"/>
    <w:rsid w:val="00051BD2"/>
    <w:rsid w:val="00055311"/>
    <w:rsid w:val="00057B6D"/>
    <w:rsid w:val="00060C0C"/>
    <w:rsid w:val="00061A7B"/>
    <w:rsid w:val="00084FE9"/>
    <w:rsid w:val="0008563F"/>
    <w:rsid w:val="000859C4"/>
    <w:rsid w:val="000904ED"/>
    <w:rsid w:val="0009304C"/>
    <w:rsid w:val="0009403A"/>
    <w:rsid w:val="00094508"/>
    <w:rsid w:val="00096642"/>
    <w:rsid w:val="00097C65"/>
    <w:rsid w:val="000A0626"/>
    <w:rsid w:val="000A27A8"/>
    <w:rsid w:val="000A2B02"/>
    <w:rsid w:val="000B26B9"/>
    <w:rsid w:val="000C711B"/>
    <w:rsid w:val="000D2078"/>
    <w:rsid w:val="000E3954"/>
    <w:rsid w:val="000E3E52"/>
    <w:rsid w:val="000F0F9F"/>
    <w:rsid w:val="000F3F43"/>
    <w:rsid w:val="000F7B91"/>
    <w:rsid w:val="00102F6C"/>
    <w:rsid w:val="00111E0A"/>
    <w:rsid w:val="00113D5B"/>
    <w:rsid w:val="00113F8F"/>
    <w:rsid w:val="0011782B"/>
    <w:rsid w:val="0012072E"/>
    <w:rsid w:val="00122F59"/>
    <w:rsid w:val="001349DB"/>
    <w:rsid w:val="00136E58"/>
    <w:rsid w:val="00140600"/>
    <w:rsid w:val="00140901"/>
    <w:rsid w:val="00143AC2"/>
    <w:rsid w:val="001471A2"/>
    <w:rsid w:val="00154C29"/>
    <w:rsid w:val="00161325"/>
    <w:rsid w:val="00166C2E"/>
    <w:rsid w:val="001875B1"/>
    <w:rsid w:val="001B04C9"/>
    <w:rsid w:val="001B44DC"/>
    <w:rsid w:val="001B7940"/>
    <w:rsid w:val="001C16E6"/>
    <w:rsid w:val="001C18B0"/>
    <w:rsid w:val="001D4A3E"/>
    <w:rsid w:val="001E416D"/>
    <w:rsid w:val="00201337"/>
    <w:rsid w:val="002022EA"/>
    <w:rsid w:val="00205B17"/>
    <w:rsid w:val="00205D9B"/>
    <w:rsid w:val="002162EC"/>
    <w:rsid w:val="002204DA"/>
    <w:rsid w:val="0022371A"/>
    <w:rsid w:val="0023738A"/>
    <w:rsid w:val="00250967"/>
    <w:rsid w:val="002520AD"/>
    <w:rsid w:val="002547CB"/>
    <w:rsid w:val="00257DF8"/>
    <w:rsid w:val="00257E4A"/>
    <w:rsid w:val="0027175D"/>
    <w:rsid w:val="00280A3F"/>
    <w:rsid w:val="002C044E"/>
    <w:rsid w:val="002D541B"/>
    <w:rsid w:val="002D5AF0"/>
    <w:rsid w:val="002E4993"/>
    <w:rsid w:val="002E5BAC"/>
    <w:rsid w:val="002E6036"/>
    <w:rsid w:val="002E7635"/>
    <w:rsid w:val="002F265A"/>
    <w:rsid w:val="002F40FA"/>
    <w:rsid w:val="002F7520"/>
    <w:rsid w:val="00302F56"/>
    <w:rsid w:val="00305EFE"/>
    <w:rsid w:val="00310F95"/>
    <w:rsid w:val="00312966"/>
    <w:rsid w:val="00313D85"/>
    <w:rsid w:val="00315CE3"/>
    <w:rsid w:val="00316598"/>
    <w:rsid w:val="00320A41"/>
    <w:rsid w:val="003251FE"/>
    <w:rsid w:val="003255DF"/>
    <w:rsid w:val="003274DB"/>
    <w:rsid w:val="00327FBF"/>
    <w:rsid w:val="00336410"/>
    <w:rsid w:val="00355D9A"/>
    <w:rsid w:val="003569B3"/>
    <w:rsid w:val="00357128"/>
    <w:rsid w:val="0036382D"/>
    <w:rsid w:val="00365274"/>
    <w:rsid w:val="00380350"/>
    <w:rsid w:val="00380B4E"/>
    <w:rsid w:val="003816E4"/>
    <w:rsid w:val="00386432"/>
    <w:rsid w:val="00392A6F"/>
    <w:rsid w:val="003A7759"/>
    <w:rsid w:val="003B03EA"/>
    <w:rsid w:val="003B0E79"/>
    <w:rsid w:val="003B4B27"/>
    <w:rsid w:val="003B5C7C"/>
    <w:rsid w:val="003C1DDF"/>
    <w:rsid w:val="003C7C34"/>
    <w:rsid w:val="003D0542"/>
    <w:rsid w:val="003D0F37"/>
    <w:rsid w:val="003D49C0"/>
    <w:rsid w:val="003D5150"/>
    <w:rsid w:val="003E3A92"/>
    <w:rsid w:val="003E5FD2"/>
    <w:rsid w:val="003F1C3A"/>
    <w:rsid w:val="00401703"/>
    <w:rsid w:val="0040376B"/>
    <w:rsid w:val="00405755"/>
    <w:rsid w:val="00406277"/>
    <w:rsid w:val="00406331"/>
    <w:rsid w:val="00416165"/>
    <w:rsid w:val="00424475"/>
    <w:rsid w:val="00434484"/>
    <w:rsid w:val="00441393"/>
    <w:rsid w:val="00443866"/>
    <w:rsid w:val="0044432C"/>
    <w:rsid w:val="0044753A"/>
    <w:rsid w:val="00447CF0"/>
    <w:rsid w:val="0045168F"/>
    <w:rsid w:val="00455B4D"/>
    <w:rsid w:val="00456EE9"/>
    <w:rsid w:val="00456F10"/>
    <w:rsid w:val="004648CC"/>
    <w:rsid w:val="00470488"/>
    <w:rsid w:val="00471C48"/>
    <w:rsid w:val="004861BC"/>
    <w:rsid w:val="00492A8D"/>
    <w:rsid w:val="004A1E3C"/>
    <w:rsid w:val="004B518C"/>
    <w:rsid w:val="004B5311"/>
    <w:rsid w:val="004C3279"/>
    <w:rsid w:val="004C61B4"/>
    <w:rsid w:val="004D24EC"/>
    <w:rsid w:val="004D45A8"/>
    <w:rsid w:val="004E1D57"/>
    <w:rsid w:val="004E2F16"/>
    <w:rsid w:val="004E4D98"/>
    <w:rsid w:val="004E709D"/>
    <w:rsid w:val="00503044"/>
    <w:rsid w:val="00510795"/>
    <w:rsid w:val="0051592A"/>
    <w:rsid w:val="00523040"/>
    <w:rsid w:val="00526234"/>
    <w:rsid w:val="00530A84"/>
    <w:rsid w:val="00533B78"/>
    <w:rsid w:val="005378B8"/>
    <w:rsid w:val="00545234"/>
    <w:rsid w:val="00551FB6"/>
    <w:rsid w:val="00557434"/>
    <w:rsid w:val="005629E8"/>
    <w:rsid w:val="00564664"/>
    <w:rsid w:val="005707E9"/>
    <w:rsid w:val="00575520"/>
    <w:rsid w:val="005837DC"/>
    <w:rsid w:val="00587D99"/>
    <w:rsid w:val="0059159F"/>
    <w:rsid w:val="00595415"/>
    <w:rsid w:val="005957DA"/>
    <w:rsid w:val="00597652"/>
    <w:rsid w:val="005A080B"/>
    <w:rsid w:val="005A19E9"/>
    <w:rsid w:val="005A4A36"/>
    <w:rsid w:val="005A5370"/>
    <w:rsid w:val="005A5EAA"/>
    <w:rsid w:val="005B12A5"/>
    <w:rsid w:val="005C161A"/>
    <w:rsid w:val="005C1BCB"/>
    <w:rsid w:val="005C2312"/>
    <w:rsid w:val="005C4735"/>
    <w:rsid w:val="005C5C63"/>
    <w:rsid w:val="005C67E5"/>
    <w:rsid w:val="005D304B"/>
    <w:rsid w:val="005E3989"/>
    <w:rsid w:val="005E4659"/>
    <w:rsid w:val="005F104A"/>
    <w:rsid w:val="005F1386"/>
    <w:rsid w:val="005F17C2"/>
    <w:rsid w:val="005F5934"/>
    <w:rsid w:val="00606A42"/>
    <w:rsid w:val="006127AC"/>
    <w:rsid w:val="00634A78"/>
    <w:rsid w:val="00640299"/>
    <w:rsid w:val="00642025"/>
    <w:rsid w:val="0065107F"/>
    <w:rsid w:val="00657038"/>
    <w:rsid w:val="006621F3"/>
    <w:rsid w:val="00666061"/>
    <w:rsid w:val="00667424"/>
    <w:rsid w:val="00667792"/>
    <w:rsid w:val="00671677"/>
    <w:rsid w:val="006750F2"/>
    <w:rsid w:val="00676159"/>
    <w:rsid w:val="00682F47"/>
    <w:rsid w:val="00683CF5"/>
    <w:rsid w:val="0068553C"/>
    <w:rsid w:val="00685F34"/>
    <w:rsid w:val="006975A8"/>
    <w:rsid w:val="00697AF7"/>
    <w:rsid w:val="006A48A6"/>
    <w:rsid w:val="006B2D4C"/>
    <w:rsid w:val="006B32ED"/>
    <w:rsid w:val="006C01ED"/>
    <w:rsid w:val="006C26D4"/>
    <w:rsid w:val="006C3053"/>
    <w:rsid w:val="006C4F08"/>
    <w:rsid w:val="006D0994"/>
    <w:rsid w:val="006E0E7D"/>
    <w:rsid w:val="006E2635"/>
    <w:rsid w:val="006E58C0"/>
    <w:rsid w:val="006F1C14"/>
    <w:rsid w:val="00717D7F"/>
    <w:rsid w:val="0072592B"/>
    <w:rsid w:val="0072737A"/>
    <w:rsid w:val="00731DEE"/>
    <w:rsid w:val="007326BF"/>
    <w:rsid w:val="0074389F"/>
    <w:rsid w:val="00755B03"/>
    <w:rsid w:val="00766AD4"/>
    <w:rsid w:val="007715E8"/>
    <w:rsid w:val="00773316"/>
    <w:rsid w:val="007751AD"/>
    <w:rsid w:val="00776004"/>
    <w:rsid w:val="00783FF6"/>
    <w:rsid w:val="0078486B"/>
    <w:rsid w:val="00785A39"/>
    <w:rsid w:val="00787D8A"/>
    <w:rsid w:val="00790277"/>
    <w:rsid w:val="00791EBC"/>
    <w:rsid w:val="00793577"/>
    <w:rsid w:val="007A272C"/>
    <w:rsid w:val="007A3F1A"/>
    <w:rsid w:val="007A446A"/>
    <w:rsid w:val="007A72CF"/>
    <w:rsid w:val="007B395C"/>
    <w:rsid w:val="007B6A93"/>
    <w:rsid w:val="007D2107"/>
    <w:rsid w:val="007D5895"/>
    <w:rsid w:val="007D77AB"/>
    <w:rsid w:val="007E30DF"/>
    <w:rsid w:val="007E55F2"/>
    <w:rsid w:val="007E594E"/>
    <w:rsid w:val="007F7544"/>
    <w:rsid w:val="00800995"/>
    <w:rsid w:val="00822227"/>
    <w:rsid w:val="0082733F"/>
    <w:rsid w:val="0083218D"/>
    <w:rsid w:val="008326B2"/>
    <w:rsid w:val="008336A7"/>
    <w:rsid w:val="00840148"/>
    <w:rsid w:val="00846831"/>
    <w:rsid w:val="0084697E"/>
    <w:rsid w:val="00850F97"/>
    <w:rsid w:val="0085242A"/>
    <w:rsid w:val="00854B1E"/>
    <w:rsid w:val="00856939"/>
    <w:rsid w:val="008608A4"/>
    <w:rsid w:val="00865532"/>
    <w:rsid w:val="008737D3"/>
    <w:rsid w:val="008747E0"/>
    <w:rsid w:val="00876841"/>
    <w:rsid w:val="008778FA"/>
    <w:rsid w:val="00883A21"/>
    <w:rsid w:val="00886A89"/>
    <w:rsid w:val="008972C3"/>
    <w:rsid w:val="008A1B4B"/>
    <w:rsid w:val="008A2E70"/>
    <w:rsid w:val="008B237E"/>
    <w:rsid w:val="008C33B5"/>
    <w:rsid w:val="008C67F5"/>
    <w:rsid w:val="008D017F"/>
    <w:rsid w:val="008D1018"/>
    <w:rsid w:val="008D16C2"/>
    <w:rsid w:val="008E1F69"/>
    <w:rsid w:val="008E59A3"/>
    <w:rsid w:val="008F57D8"/>
    <w:rsid w:val="00902834"/>
    <w:rsid w:val="009069AA"/>
    <w:rsid w:val="00911CE8"/>
    <w:rsid w:val="00914E26"/>
    <w:rsid w:val="0091590F"/>
    <w:rsid w:val="00920B0A"/>
    <w:rsid w:val="00920E23"/>
    <w:rsid w:val="0092540C"/>
    <w:rsid w:val="00925E0F"/>
    <w:rsid w:val="00926986"/>
    <w:rsid w:val="00931A57"/>
    <w:rsid w:val="009414E6"/>
    <w:rsid w:val="00954E9B"/>
    <w:rsid w:val="009553E0"/>
    <w:rsid w:val="009575C8"/>
    <w:rsid w:val="00971591"/>
    <w:rsid w:val="00974564"/>
    <w:rsid w:val="00974E99"/>
    <w:rsid w:val="009764FA"/>
    <w:rsid w:val="00980192"/>
    <w:rsid w:val="0098773E"/>
    <w:rsid w:val="0099291C"/>
    <w:rsid w:val="00994A35"/>
    <w:rsid w:val="00994D97"/>
    <w:rsid w:val="00995229"/>
    <w:rsid w:val="00995B8C"/>
    <w:rsid w:val="009A0F4C"/>
    <w:rsid w:val="009A777B"/>
    <w:rsid w:val="009B5154"/>
    <w:rsid w:val="009B692C"/>
    <w:rsid w:val="009B785E"/>
    <w:rsid w:val="009C26F8"/>
    <w:rsid w:val="009C3A74"/>
    <w:rsid w:val="009C609E"/>
    <w:rsid w:val="009E16EC"/>
    <w:rsid w:val="009E4A4D"/>
    <w:rsid w:val="009E6688"/>
    <w:rsid w:val="009F081F"/>
    <w:rsid w:val="00A0234C"/>
    <w:rsid w:val="00A03B7D"/>
    <w:rsid w:val="00A03CFD"/>
    <w:rsid w:val="00A04F81"/>
    <w:rsid w:val="00A13826"/>
    <w:rsid w:val="00A13E56"/>
    <w:rsid w:val="00A2327D"/>
    <w:rsid w:val="00A2430D"/>
    <w:rsid w:val="00A24838"/>
    <w:rsid w:val="00A31F08"/>
    <w:rsid w:val="00A326AC"/>
    <w:rsid w:val="00A336B1"/>
    <w:rsid w:val="00A337ED"/>
    <w:rsid w:val="00A4308C"/>
    <w:rsid w:val="00A549B3"/>
    <w:rsid w:val="00A64089"/>
    <w:rsid w:val="00A67CD7"/>
    <w:rsid w:val="00A70F46"/>
    <w:rsid w:val="00A72ED7"/>
    <w:rsid w:val="00A7333C"/>
    <w:rsid w:val="00A90D86"/>
    <w:rsid w:val="00A976C0"/>
    <w:rsid w:val="00A97C44"/>
    <w:rsid w:val="00AA3E01"/>
    <w:rsid w:val="00AB04DD"/>
    <w:rsid w:val="00AB1FF9"/>
    <w:rsid w:val="00AC33A2"/>
    <w:rsid w:val="00AD6D3F"/>
    <w:rsid w:val="00AE65F1"/>
    <w:rsid w:val="00AE6BB4"/>
    <w:rsid w:val="00AE74AD"/>
    <w:rsid w:val="00AF159C"/>
    <w:rsid w:val="00B01873"/>
    <w:rsid w:val="00B17253"/>
    <w:rsid w:val="00B17BE0"/>
    <w:rsid w:val="00B31A41"/>
    <w:rsid w:val="00B40199"/>
    <w:rsid w:val="00B502FF"/>
    <w:rsid w:val="00B66EEA"/>
    <w:rsid w:val="00B67422"/>
    <w:rsid w:val="00B70BD4"/>
    <w:rsid w:val="00B73463"/>
    <w:rsid w:val="00B74FF0"/>
    <w:rsid w:val="00B755D3"/>
    <w:rsid w:val="00B76855"/>
    <w:rsid w:val="00B818EF"/>
    <w:rsid w:val="00B9016D"/>
    <w:rsid w:val="00B9146E"/>
    <w:rsid w:val="00B9212C"/>
    <w:rsid w:val="00BA0F98"/>
    <w:rsid w:val="00BA1517"/>
    <w:rsid w:val="00BA525E"/>
    <w:rsid w:val="00BA67FD"/>
    <w:rsid w:val="00BA7C48"/>
    <w:rsid w:val="00BB34F1"/>
    <w:rsid w:val="00BC27F6"/>
    <w:rsid w:val="00BC39F4"/>
    <w:rsid w:val="00BC3CEA"/>
    <w:rsid w:val="00BC42F5"/>
    <w:rsid w:val="00BC4B12"/>
    <w:rsid w:val="00BD0748"/>
    <w:rsid w:val="00BD5F5F"/>
    <w:rsid w:val="00BD7EE1"/>
    <w:rsid w:val="00BE2581"/>
    <w:rsid w:val="00BE5568"/>
    <w:rsid w:val="00BF1358"/>
    <w:rsid w:val="00C0106D"/>
    <w:rsid w:val="00C01453"/>
    <w:rsid w:val="00C06998"/>
    <w:rsid w:val="00C077AF"/>
    <w:rsid w:val="00C10190"/>
    <w:rsid w:val="00C133BE"/>
    <w:rsid w:val="00C16218"/>
    <w:rsid w:val="00C222B4"/>
    <w:rsid w:val="00C330AD"/>
    <w:rsid w:val="00C35CF6"/>
    <w:rsid w:val="00C36028"/>
    <w:rsid w:val="00C37B31"/>
    <w:rsid w:val="00C417DC"/>
    <w:rsid w:val="00C42C0D"/>
    <w:rsid w:val="00C44FBA"/>
    <w:rsid w:val="00C5073C"/>
    <w:rsid w:val="00C533EC"/>
    <w:rsid w:val="00C5418A"/>
    <w:rsid w:val="00C5470E"/>
    <w:rsid w:val="00C55EFB"/>
    <w:rsid w:val="00C56585"/>
    <w:rsid w:val="00C56933"/>
    <w:rsid w:val="00C56B3F"/>
    <w:rsid w:val="00C62163"/>
    <w:rsid w:val="00C773D9"/>
    <w:rsid w:val="00C80ACE"/>
    <w:rsid w:val="00C81162"/>
    <w:rsid w:val="00C83666"/>
    <w:rsid w:val="00C870B5"/>
    <w:rsid w:val="00C91630"/>
    <w:rsid w:val="00C966EB"/>
    <w:rsid w:val="00C97546"/>
    <w:rsid w:val="00CA04B1"/>
    <w:rsid w:val="00CA18FD"/>
    <w:rsid w:val="00CA2DFC"/>
    <w:rsid w:val="00CA48E6"/>
    <w:rsid w:val="00CB03D4"/>
    <w:rsid w:val="00CB4F63"/>
    <w:rsid w:val="00CC2334"/>
    <w:rsid w:val="00CC35EF"/>
    <w:rsid w:val="00CC5048"/>
    <w:rsid w:val="00CC6246"/>
    <w:rsid w:val="00CD4C36"/>
    <w:rsid w:val="00CE5E46"/>
    <w:rsid w:val="00CF311D"/>
    <w:rsid w:val="00D03225"/>
    <w:rsid w:val="00D12F28"/>
    <w:rsid w:val="00D1463A"/>
    <w:rsid w:val="00D21C6A"/>
    <w:rsid w:val="00D3700C"/>
    <w:rsid w:val="00D40847"/>
    <w:rsid w:val="00D44A9B"/>
    <w:rsid w:val="00D47A1C"/>
    <w:rsid w:val="00D47CFE"/>
    <w:rsid w:val="00D653B1"/>
    <w:rsid w:val="00D65EF9"/>
    <w:rsid w:val="00D704D7"/>
    <w:rsid w:val="00D74AE1"/>
    <w:rsid w:val="00D77977"/>
    <w:rsid w:val="00D865A8"/>
    <w:rsid w:val="00D92C2D"/>
    <w:rsid w:val="00D9563A"/>
    <w:rsid w:val="00DA0837"/>
    <w:rsid w:val="00DA09DA"/>
    <w:rsid w:val="00DA17CD"/>
    <w:rsid w:val="00DB25B3"/>
    <w:rsid w:val="00DB2A7B"/>
    <w:rsid w:val="00DD1DE5"/>
    <w:rsid w:val="00DE0893"/>
    <w:rsid w:val="00DE0F42"/>
    <w:rsid w:val="00DE2814"/>
    <w:rsid w:val="00DF172E"/>
    <w:rsid w:val="00DF68EA"/>
    <w:rsid w:val="00E01272"/>
    <w:rsid w:val="00E03846"/>
    <w:rsid w:val="00E20A7D"/>
    <w:rsid w:val="00E27A2F"/>
    <w:rsid w:val="00E36CD3"/>
    <w:rsid w:val="00E42A94"/>
    <w:rsid w:val="00E458BF"/>
    <w:rsid w:val="00E50F28"/>
    <w:rsid w:val="00E62428"/>
    <w:rsid w:val="00E6745D"/>
    <w:rsid w:val="00E706E7"/>
    <w:rsid w:val="00E714E1"/>
    <w:rsid w:val="00E84229"/>
    <w:rsid w:val="00E90E4E"/>
    <w:rsid w:val="00E9391E"/>
    <w:rsid w:val="00E93C3D"/>
    <w:rsid w:val="00E962F7"/>
    <w:rsid w:val="00EA1052"/>
    <w:rsid w:val="00EA218F"/>
    <w:rsid w:val="00EA4F29"/>
    <w:rsid w:val="00EA5741"/>
    <w:rsid w:val="00EA5752"/>
    <w:rsid w:val="00EA5F83"/>
    <w:rsid w:val="00EA6F9D"/>
    <w:rsid w:val="00EB6F3C"/>
    <w:rsid w:val="00EC1E2C"/>
    <w:rsid w:val="00EC35DD"/>
    <w:rsid w:val="00EC59FA"/>
    <w:rsid w:val="00ED0CF1"/>
    <w:rsid w:val="00ED2A8D"/>
    <w:rsid w:val="00ED4039"/>
    <w:rsid w:val="00EE54CB"/>
    <w:rsid w:val="00EF1C54"/>
    <w:rsid w:val="00EF3A7B"/>
    <w:rsid w:val="00EF404B"/>
    <w:rsid w:val="00EF6243"/>
    <w:rsid w:val="00F00376"/>
    <w:rsid w:val="00F157E2"/>
    <w:rsid w:val="00F527AC"/>
    <w:rsid w:val="00F575BD"/>
    <w:rsid w:val="00F57B07"/>
    <w:rsid w:val="00F61D83"/>
    <w:rsid w:val="00F65DD1"/>
    <w:rsid w:val="00F707B3"/>
    <w:rsid w:val="00F71135"/>
    <w:rsid w:val="00F725F1"/>
    <w:rsid w:val="00F752E1"/>
    <w:rsid w:val="00F75D61"/>
    <w:rsid w:val="00F83A53"/>
    <w:rsid w:val="00F90461"/>
    <w:rsid w:val="00F905E1"/>
    <w:rsid w:val="00FA0737"/>
    <w:rsid w:val="00FB6A3D"/>
    <w:rsid w:val="00FC378B"/>
    <w:rsid w:val="00FC3977"/>
    <w:rsid w:val="00FD2888"/>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0"/>
    <o:shapelayout v:ext="edit">
      <o:idmap v:ext="edit" data="1"/>
    </o:shapelayout>
  </w:shapeDefaults>
  <w:decimalSymbol w:val="."/>
  <w:listSeparator w:val=","/>
  <w14:docId w14:val="5772227F"/>
  <w15:docId w15:val="{81F32EF0-324E-46A1-A8FB-97E087ADF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4F1"/>
    <w:pPr>
      <w:spacing w:after="0" w:line="216" w:lineRule="atLeast"/>
    </w:pPr>
    <w:rPr>
      <w:sz w:val="18"/>
      <w:lang w:val="en-GB"/>
    </w:rPr>
  </w:style>
  <w:style w:type="paragraph" w:styleId="Heading1">
    <w:name w:val="heading 1"/>
    <w:basedOn w:val="Normal"/>
    <w:next w:val="Heading1separatationline"/>
    <w:link w:val="Heading1Char"/>
    <w:qFormat/>
    <w:rsid w:val="0051592A"/>
    <w:pPr>
      <w:keepNext/>
      <w:keepLines/>
      <w:numPr>
        <w:numId w:val="21"/>
      </w:numPr>
      <w:spacing w:before="240" w:line="240" w:lineRule="atLeast"/>
      <w:outlineLvl w:val="0"/>
    </w:pPr>
    <w:rPr>
      <w:rFonts w:asciiTheme="majorHAnsi" w:eastAsiaTheme="majorEastAsia" w:hAnsiTheme="majorHAnsi" w:cstheme="majorBidi"/>
      <w:b/>
      <w:bCs/>
      <w:caps/>
      <w:color w:val="00558C"/>
      <w:sz w:val="28"/>
      <w:szCs w:val="24"/>
    </w:rPr>
  </w:style>
  <w:style w:type="paragraph" w:styleId="Heading2">
    <w:name w:val="heading 2"/>
    <w:basedOn w:val="Normal"/>
    <w:next w:val="Heading2separationline"/>
    <w:link w:val="Heading2Char"/>
    <w:qFormat/>
    <w:rsid w:val="0051592A"/>
    <w:pPr>
      <w:keepNext/>
      <w:keepLines/>
      <w:numPr>
        <w:ilvl w:val="1"/>
        <w:numId w:val="21"/>
      </w:numPr>
      <w:outlineLvl w:val="1"/>
    </w:pPr>
    <w:rPr>
      <w:rFonts w:asciiTheme="majorHAnsi" w:eastAsiaTheme="majorEastAsia" w:hAnsiTheme="majorHAnsi" w:cstheme="majorBidi"/>
      <w:b/>
      <w:bCs/>
      <w:smallCaps/>
      <w:color w:val="00558C"/>
      <w:sz w:val="24"/>
      <w:szCs w:val="24"/>
    </w:rPr>
  </w:style>
  <w:style w:type="paragraph" w:styleId="Heading3">
    <w:name w:val="heading 3"/>
    <w:basedOn w:val="Normal"/>
    <w:next w:val="BodyText"/>
    <w:link w:val="Heading3Char"/>
    <w:autoRedefine/>
    <w:qFormat/>
    <w:rsid w:val="0051592A"/>
    <w:pPr>
      <w:keepNext/>
      <w:keepLines/>
      <w:numPr>
        <w:ilvl w:val="2"/>
        <w:numId w:val="21"/>
      </w:numPr>
      <w:spacing w:after="120"/>
      <w:outlineLvl w:val="2"/>
    </w:pPr>
    <w:rPr>
      <w:rFonts w:asciiTheme="majorHAnsi" w:eastAsiaTheme="majorEastAsia" w:hAnsiTheme="majorHAnsi" w:cstheme="majorBidi"/>
      <w:b/>
      <w:bCs/>
      <w:color w:val="00558C"/>
      <w:sz w:val="22"/>
    </w:rPr>
  </w:style>
  <w:style w:type="paragraph" w:styleId="Heading4">
    <w:name w:val="heading 4"/>
    <w:basedOn w:val="Normal"/>
    <w:next w:val="BodyText"/>
    <w:link w:val="Heading4Char"/>
    <w:autoRedefine/>
    <w:qFormat/>
    <w:rsid w:val="0051592A"/>
    <w:pPr>
      <w:keepNext/>
      <w:keepLines/>
      <w:numPr>
        <w:ilvl w:val="3"/>
        <w:numId w:val="21"/>
      </w:numPr>
      <w:spacing w:before="120" w:after="120"/>
      <w:outlineLvl w:val="3"/>
    </w:pPr>
    <w:rPr>
      <w:rFonts w:asciiTheme="majorHAnsi" w:eastAsiaTheme="majorEastAsia" w:hAnsiTheme="majorHAnsi" w:cstheme="majorBidi"/>
      <w:bCs/>
      <w:iCs/>
      <w:color w:val="00558C"/>
      <w:sz w:val="22"/>
    </w:rPr>
  </w:style>
  <w:style w:type="paragraph" w:styleId="Heading5">
    <w:name w:val="heading 5"/>
    <w:basedOn w:val="Normal"/>
    <w:next w:val="Normal"/>
    <w:link w:val="Heading5Char"/>
    <w:rsid w:val="00BB34F1"/>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BB34F1"/>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BB34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B34F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B34F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BB34F1"/>
    <w:pPr>
      <w:spacing w:after="0" w:line="240" w:lineRule="exact"/>
    </w:pPr>
    <w:rPr>
      <w:sz w:val="20"/>
      <w:lang w:val="en-GB"/>
    </w:rPr>
  </w:style>
  <w:style w:type="character" w:customStyle="1" w:styleId="HeaderChar">
    <w:name w:val="Header Char"/>
    <w:basedOn w:val="DefaultParagraphFont"/>
    <w:link w:val="Header"/>
    <w:rsid w:val="00BB34F1"/>
    <w:rPr>
      <w:sz w:val="20"/>
      <w:lang w:val="en-GB"/>
    </w:rPr>
  </w:style>
  <w:style w:type="paragraph" w:styleId="Footer">
    <w:name w:val="footer"/>
    <w:link w:val="FooterChar"/>
    <w:rsid w:val="00BB34F1"/>
    <w:pPr>
      <w:spacing w:after="0" w:line="240" w:lineRule="exact"/>
    </w:pPr>
    <w:rPr>
      <w:sz w:val="20"/>
      <w:lang w:val="en-GB"/>
    </w:rPr>
  </w:style>
  <w:style w:type="character" w:customStyle="1" w:styleId="FooterChar">
    <w:name w:val="Footer Char"/>
    <w:basedOn w:val="DefaultParagraphFont"/>
    <w:link w:val="Footer"/>
    <w:rsid w:val="00BB34F1"/>
    <w:rPr>
      <w:sz w:val="20"/>
      <w:lang w:val="en-GB"/>
    </w:rPr>
  </w:style>
  <w:style w:type="paragraph" w:styleId="BalloonText">
    <w:name w:val="Balloon Text"/>
    <w:basedOn w:val="Normal"/>
    <w:link w:val="BalloonTextChar"/>
    <w:rsid w:val="00BB34F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B34F1"/>
    <w:rPr>
      <w:rFonts w:ascii="Tahoma" w:hAnsi="Tahoma" w:cs="Tahoma"/>
      <w:sz w:val="16"/>
      <w:szCs w:val="16"/>
      <w:lang w:val="en-GB"/>
    </w:rPr>
  </w:style>
  <w:style w:type="table" w:styleId="TableGrid">
    <w:name w:val="Table Grid"/>
    <w:basedOn w:val="TableNormal"/>
    <w:uiPriority w:val="59"/>
    <w:rsid w:val="00BB3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BB34F1"/>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1592A"/>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1592A"/>
    <w:rPr>
      <w:rFonts w:asciiTheme="majorHAnsi" w:eastAsiaTheme="majorEastAsia" w:hAnsiTheme="majorHAnsi" w:cstheme="majorBidi"/>
      <w:b/>
      <w:bCs/>
      <w:smallCaps/>
      <w:color w:val="00558C"/>
      <w:sz w:val="24"/>
      <w:szCs w:val="24"/>
      <w:lang w:val="en-GB"/>
    </w:rPr>
  </w:style>
  <w:style w:type="character" w:customStyle="1" w:styleId="Heading3Char">
    <w:name w:val="Heading 3 Char"/>
    <w:basedOn w:val="DefaultParagraphFont"/>
    <w:link w:val="Heading3"/>
    <w:rsid w:val="0051592A"/>
    <w:rPr>
      <w:rFonts w:asciiTheme="majorHAnsi" w:eastAsiaTheme="majorEastAsia" w:hAnsiTheme="majorHAnsi" w:cstheme="majorBidi"/>
      <w:b/>
      <w:bCs/>
      <w:color w:val="00558C"/>
      <w:lang w:val="en-GB"/>
    </w:rPr>
  </w:style>
  <w:style w:type="paragraph" w:styleId="List">
    <w:name w:val="List"/>
    <w:basedOn w:val="Normal"/>
    <w:uiPriority w:val="99"/>
    <w:unhideWhenUsed/>
    <w:rsid w:val="00BB34F1"/>
    <w:pPr>
      <w:ind w:left="360" w:hanging="360"/>
      <w:contextualSpacing/>
    </w:pPr>
    <w:rPr>
      <w:sz w:val="22"/>
    </w:rPr>
  </w:style>
  <w:style w:type="character" w:customStyle="1" w:styleId="Heading4Char">
    <w:name w:val="Heading 4 Char"/>
    <w:basedOn w:val="DefaultParagraphFont"/>
    <w:link w:val="Heading4"/>
    <w:rsid w:val="0051592A"/>
    <w:rPr>
      <w:rFonts w:asciiTheme="majorHAnsi" w:eastAsiaTheme="majorEastAsia" w:hAnsiTheme="majorHAnsi" w:cstheme="majorBidi"/>
      <w:bCs/>
      <w:iCs/>
      <w:color w:val="00558C"/>
      <w:lang w:val="en-GB"/>
    </w:rPr>
  </w:style>
  <w:style w:type="character" w:customStyle="1" w:styleId="Heading5Char">
    <w:name w:val="Heading 5 Char"/>
    <w:basedOn w:val="DefaultParagraphFont"/>
    <w:link w:val="Heading5"/>
    <w:rsid w:val="00BB34F1"/>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BB34F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BB34F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BB34F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BB34F1"/>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BB34F1"/>
    <w:pPr>
      <w:numPr>
        <w:numId w:val="0"/>
      </w:numPr>
      <w:ind w:left="992"/>
    </w:pPr>
  </w:style>
  <w:style w:type="paragraph" w:customStyle="1" w:styleId="Bullet2recommendationtext">
    <w:name w:val="Bullet 2 recommendation text"/>
    <w:basedOn w:val="Bullet2-recommendation"/>
    <w:next w:val="Bullet2-recommendation"/>
    <w:rsid w:val="00BB34F1"/>
    <w:pPr>
      <w:numPr>
        <w:numId w:val="0"/>
      </w:numPr>
      <w:ind w:left="1418"/>
    </w:pPr>
  </w:style>
  <w:style w:type="paragraph" w:customStyle="1" w:styleId="Heading1separatationline">
    <w:name w:val="Heading 1 separatation line"/>
    <w:basedOn w:val="Normal"/>
    <w:next w:val="BodyText"/>
    <w:rsid w:val="00BB34F1"/>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B34F1"/>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BB34F1"/>
    <w:pPr>
      <w:spacing w:after="120"/>
      <w:ind w:left="360"/>
    </w:pPr>
    <w:rPr>
      <w:sz w:val="16"/>
      <w:szCs w:val="16"/>
    </w:rPr>
  </w:style>
  <w:style w:type="paragraph" w:customStyle="1" w:styleId="Editionnumber">
    <w:name w:val="Edition number"/>
    <w:basedOn w:val="Normal"/>
    <w:rsid w:val="00BB34F1"/>
    <w:rPr>
      <w:b/>
      <w:color w:val="00558C"/>
      <w:sz w:val="50"/>
      <w:szCs w:val="50"/>
    </w:rPr>
  </w:style>
  <w:style w:type="paragraph" w:customStyle="1" w:styleId="Editionnumber-footer">
    <w:name w:val="Edition number - footer"/>
    <w:basedOn w:val="Footer"/>
    <w:next w:val="NoSpacing"/>
    <w:rsid w:val="00BB34F1"/>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BB34F1"/>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77977"/>
    <w:pPr>
      <w:tabs>
        <w:tab w:val="left" w:pos="567"/>
        <w:tab w:val="right" w:leader="dot" w:pos="10206"/>
      </w:tabs>
      <w:spacing w:after="40" w:line="300" w:lineRule="atLeast"/>
      <w:ind w:right="567"/>
    </w:pPr>
    <w:rPr>
      <w:rFonts w:eastAsiaTheme="minorEastAsia"/>
      <w:b/>
      <w:caps/>
      <w:noProof/>
      <w:color w:val="00558C"/>
      <w:sz w:val="24"/>
      <w:szCs w:val="24"/>
      <w:lang w:eastAsia="en-GB"/>
    </w:rPr>
  </w:style>
  <w:style w:type="paragraph" w:styleId="TOC2">
    <w:name w:val="toc 2"/>
    <w:basedOn w:val="Normal"/>
    <w:next w:val="Normal"/>
    <w:uiPriority w:val="39"/>
    <w:rsid w:val="003E3A92"/>
    <w:pPr>
      <w:tabs>
        <w:tab w:val="left" w:pos="567"/>
        <w:tab w:val="right" w:leader="dot" w:pos="10206"/>
      </w:tabs>
      <w:spacing w:after="40" w:line="300" w:lineRule="atLeast"/>
      <w:ind w:right="567"/>
    </w:pPr>
    <w:rPr>
      <w:rFonts w:eastAsiaTheme="minorEastAsia"/>
      <w:noProof/>
      <w:color w:val="00558C"/>
      <w:sz w:val="22"/>
      <w:szCs w:val="24"/>
      <w:lang w:eastAsia="en-GB"/>
    </w:rPr>
  </w:style>
  <w:style w:type="character" w:styleId="Hyperlink">
    <w:name w:val="Hyperlink"/>
    <w:basedOn w:val="DefaultParagraphFont"/>
    <w:uiPriority w:val="99"/>
    <w:unhideWhenUsed/>
    <w:rsid w:val="00BB34F1"/>
    <w:rPr>
      <w:color w:val="00558C" w:themeColor="accent1"/>
      <w:u w:val="single"/>
    </w:rPr>
  </w:style>
  <w:style w:type="paragraph" w:styleId="ListNumber3">
    <w:name w:val="List Number 3"/>
    <w:basedOn w:val="Normal"/>
    <w:uiPriority w:val="99"/>
    <w:unhideWhenUsed/>
    <w:rsid w:val="00BB34F1"/>
    <w:pPr>
      <w:contextualSpacing/>
    </w:pPr>
  </w:style>
  <w:style w:type="paragraph" w:styleId="TableofFigures">
    <w:name w:val="table of figures"/>
    <w:basedOn w:val="TOC1"/>
    <w:next w:val="Normal"/>
    <w:uiPriority w:val="99"/>
    <w:rsid w:val="00D77977"/>
    <w:pPr>
      <w:tabs>
        <w:tab w:val="left" w:pos="1418"/>
      </w:tabs>
      <w:ind w:left="1418" w:hanging="1418"/>
    </w:pPr>
    <w:rPr>
      <w:b w:val="0"/>
      <w:i/>
      <w:caps w:val="0"/>
      <w:sz w:val="22"/>
    </w:rPr>
  </w:style>
  <w:style w:type="paragraph" w:customStyle="1" w:styleId="Tabletext">
    <w:name w:val="Table text"/>
    <w:basedOn w:val="Normal"/>
    <w:rsid w:val="00BB34F1"/>
    <w:pPr>
      <w:spacing w:before="60" w:after="60"/>
      <w:ind w:left="113" w:right="113"/>
    </w:pPr>
    <w:rPr>
      <w:color w:val="000000" w:themeColor="text1"/>
      <w:sz w:val="20"/>
    </w:rPr>
  </w:style>
  <w:style w:type="paragraph" w:customStyle="1" w:styleId="Tabletexttitle">
    <w:name w:val="Table text title"/>
    <w:basedOn w:val="Tabletext"/>
    <w:rsid w:val="00BB34F1"/>
    <w:rPr>
      <w:b/>
      <w:color w:val="009FDF"/>
    </w:rPr>
  </w:style>
  <w:style w:type="table" w:styleId="MediumShading1">
    <w:name w:val="Medium Shading 1"/>
    <w:basedOn w:val="TableNormal"/>
    <w:uiPriority w:val="63"/>
    <w:rsid w:val="00BB34F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BB34F1"/>
    <w:rPr>
      <w:b/>
      <w:bCs/>
      <w:i/>
      <w:color w:val="575756"/>
      <w:sz w:val="22"/>
      <w:u w:val="single"/>
    </w:rPr>
  </w:style>
  <w:style w:type="paragraph" w:styleId="TOC3">
    <w:name w:val="toc 3"/>
    <w:basedOn w:val="Normal"/>
    <w:next w:val="Normal"/>
    <w:uiPriority w:val="39"/>
    <w:unhideWhenUsed/>
    <w:rsid w:val="00D77977"/>
    <w:pPr>
      <w:tabs>
        <w:tab w:val="left" w:pos="1418"/>
        <w:tab w:val="right" w:leader="dot" w:pos="9639"/>
        <w:tab w:val="right" w:leader="dot" w:pos="10195"/>
      </w:tabs>
      <w:spacing w:after="40"/>
      <w:ind w:left="567"/>
    </w:pPr>
    <w:rPr>
      <w:rFonts w:eastAsiaTheme="minorEastAsia"/>
      <w:noProof/>
      <w:color w:val="00558C"/>
      <w:sz w:val="20"/>
      <w:szCs w:val="24"/>
      <w:lang w:eastAsia="en-GB"/>
    </w:rPr>
  </w:style>
  <w:style w:type="character" w:customStyle="1" w:styleId="BodyTextIndent3Char">
    <w:name w:val="Body Text Indent 3 Char"/>
    <w:basedOn w:val="DefaultParagraphFont"/>
    <w:link w:val="BodyTextIndent3"/>
    <w:semiHidden/>
    <w:rsid w:val="00BB34F1"/>
    <w:rPr>
      <w:sz w:val="16"/>
      <w:szCs w:val="16"/>
      <w:lang w:val="en-GB"/>
    </w:rPr>
  </w:style>
  <w:style w:type="paragraph" w:styleId="List2">
    <w:name w:val="List 2"/>
    <w:basedOn w:val="Normal"/>
    <w:uiPriority w:val="99"/>
    <w:unhideWhenUsed/>
    <w:rsid w:val="00BB34F1"/>
    <w:pPr>
      <w:ind w:left="720" w:hanging="360"/>
      <w:contextualSpacing/>
    </w:pPr>
  </w:style>
  <w:style w:type="paragraph" w:customStyle="1" w:styleId="Bullet3-recommendationtext">
    <w:name w:val="Bullet 3 - recommendation text"/>
    <w:basedOn w:val="Bullet3-recommendation"/>
    <w:next w:val="Bullet1-recommendation"/>
    <w:rsid w:val="00BB34F1"/>
    <w:pPr>
      <w:numPr>
        <w:numId w:val="0"/>
      </w:numPr>
      <w:ind w:left="1843"/>
    </w:pPr>
  </w:style>
  <w:style w:type="paragraph" w:customStyle="1" w:styleId="Footereditionno">
    <w:name w:val="Footer edition no."/>
    <w:basedOn w:val="Normal"/>
    <w:rsid w:val="00BB34F1"/>
    <w:pPr>
      <w:tabs>
        <w:tab w:val="center" w:pos="7230"/>
        <w:tab w:val="right" w:pos="14601"/>
      </w:tabs>
    </w:pPr>
    <w:rPr>
      <w:b/>
      <w:color w:val="00558C"/>
      <w:sz w:val="15"/>
    </w:rPr>
  </w:style>
  <w:style w:type="paragraph" w:customStyle="1" w:styleId="AppendixHead1">
    <w:name w:val="Appendix Head 1"/>
    <w:basedOn w:val="Normal"/>
    <w:next w:val="Heading1separatationline"/>
    <w:rsid w:val="00BB34F1"/>
    <w:pPr>
      <w:numPr>
        <w:numId w:val="11"/>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BB34F1"/>
    <w:pPr>
      <w:numPr>
        <w:ilvl w:val="1"/>
        <w:numId w:val="11"/>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BB34F1"/>
    <w:pPr>
      <w:numPr>
        <w:ilvl w:val="2"/>
        <w:numId w:val="11"/>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BB34F1"/>
    <w:pPr>
      <w:numPr>
        <w:ilvl w:val="3"/>
        <w:numId w:val="11"/>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BB34F1"/>
    <w:pPr>
      <w:spacing w:after="360"/>
    </w:pPr>
    <w:rPr>
      <w:b/>
      <w:i/>
      <w:caps/>
      <w:color w:val="009FDF"/>
      <w:sz w:val="28"/>
      <w:u w:val="single"/>
    </w:rPr>
  </w:style>
  <w:style w:type="character" w:customStyle="1" w:styleId="AnnexChar">
    <w:name w:val="Annex Char"/>
    <w:basedOn w:val="DefaultParagraphFont"/>
    <w:link w:val="Annex"/>
    <w:rsid w:val="00BB34F1"/>
    <w:rPr>
      <w:b/>
      <w:i/>
      <w:caps/>
      <w:color w:val="009FDF"/>
      <w:sz w:val="28"/>
      <w:u w:val="single"/>
      <w:lang w:val="en-GB"/>
    </w:rPr>
  </w:style>
  <w:style w:type="paragraph" w:customStyle="1" w:styleId="AnnexAHead1">
    <w:name w:val="Annex A Head 1"/>
    <w:basedOn w:val="Heading1"/>
    <w:next w:val="Heading1separatationline"/>
    <w:qFormat/>
    <w:rsid w:val="004648CC"/>
  </w:style>
  <w:style w:type="paragraph" w:customStyle="1" w:styleId="AnnexAHead2">
    <w:name w:val="Annex A Head 2"/>
    <w:basedOn w:val="Normal"/>
    <w:next w:val="Heading2separationline"/>
    <w:rsid w:val="00BB34F1"/>
    <w:pPr>
      <w:numPr>
        <w:ilvl w:val="1"/>
        <w:numId w:val="5"/>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A13826"/>
    <w:pPr>
      <w:spacing w:after="120"/>
      <w:jc w:val="both"/>
    </w:pPr>
    <w:rPr>
      <w:sz w:val="22"/>
    </w:rPr>
  </w:style>
  <w:style w:type="character" w:customStyle="1" w:styleId="BodyTextChar">
    <w:name w:val="Body Text Char"/>
    <w:basedOn w:val="DefaultParagraphFont"/>
    <w:link w:val="BodyText"/>
    <w:rsid w:val="00A13826"/>
    <w:rPr>
      <w:lang w:val="en-GB"/>
    </w:rPr>
  </w:style>
  <w:style w:type="paragraph" w:customStyle="1" w:styleId="AnnexAHead3">
    <w:name w:val="Annex A Head 3"/>
    <w:basedOn w:val="Normal"/>
    <w:next w:val="BodyText"/>
    <w:rsid w:val="00BB34F1"/>
    <w:pPr>
      <w:numPr>
        <w:ilvl w:val="2"/>
        <w:numId w:val="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BB34F1"/>
    <w:pPr>
      <w:numPr>
        <w:ilvl w:val="3"/>
        <w:numId w:val="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qFormat/>
    <w:rsid w:val="00BB34F1"/>
    <w:pPr>
      <w:numPr>
        <w:numId w:val="10"/>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BB34F1"/>
    <w:rPr>
      <w:noProof w:val="0"/>
      <w:sz w:val="18"/>
      <w:szCs w:val="18"/>
      <w:lang w:val="en-GB"/>
    </w:rPr>
  </w:style>
  <w:style w:type="paragraph" w:styleId="CommentText">
    <w:name w:val="annotation text"/>
    <w:basedOn w:val="Normal"/>
    <w:link w:val="CommentTextChar"/>
    <w:unhideWhenUsed/>
    <w:rsid w:val="00BB34F1"/>
    <w:pPr>
      <w:spacing w:line="240" w:lineRule="auto"/>
    </w:pPr>
    <w:rPr>
      <w:sz w:val="24"/>
      <w:szCs w:val="24"/>
    </w:rPr>
  </w:style>
  <w:style w:type="character" w:customStyle="1" w:styleId="CommentTextChar">
    <w:name w:val="Comment Text Char"/>
    <w:basedOn w:val="DefaultParagraphFont"/>
    <w:link w:val="CommentText"/>
    <w:rsid w:val="00BB34F1"/>
    <w:rPr>
      <w:sz w:val="24"/>
      <w:szCs w:val="24"/>
      <w:lang w:val="en-GB"/>
    </w:rPr>
  </w:style>
  <w:style w:type="paragraph" w:styleId="CommentSubject">
    <w:name w:val="annotation subject"/>
    <w:basedOn w:val="CommentText"/>
    <w:next w:val="CommentText"/>
    <w:link w:val="CommentSubjectChar"/>
    <w:unhideWhenUsed/>
    <w:rsid w:val="00BB34F1"/>
    <w:rPr>
      <w:b/>
      <w:bCs/>
      <w:sz w:val="20"/>
      <w:szCs w:val="20"/>
    </w:rPr>
  </w:style>
  <w:style w:type="character" w:customStyle="1" w:styleId="CommentSubjectChar">
    <w:name w:val="Comment Subject Char"/>
    <w:basedOn w:val="CommentTextChar"/>
    <w:link w:val="CommentSubject"/>
    <w:rsid w:val="00BB34F1"/>
    <w:rPr>
      <w:b/>
      <w:bCs/>
      <w:sz w:val="20"/>
      <w:szCs w:val="20"/>
      <w:lang w:val="en-GB"/>
    </w:rPr>
  </w:style>
  <w:style w:type="paragraph" w:styleId="NormalWeb">
    <w:name w:val="Normal (Web)"/>
    <w:basedOn w:val="Normal"/>
    <w:uiPriority w:val="99"/>
    <w:semiHidden/>
    <w:unhideWhenUsed/>
    <w:rsid w:val="00BB34F1"/>
    <w:rPr>
      <w:rFonts w:ascii="Times New Roman" w:hAnsi="Times New Roman" w:cs="Times New Roman"/>
      <w:sz w:val="24"/>
      <w:szCs w:val="24"/>
    </w:rPr>
  </w:style>
  <w:style w:type="paragraph" w:customStyle="1" w:styleId="InsetList">
    <w:name w:val="Inset List"/>
    <w:basedOn w:val="Normal"/>
    <w:rsid w:val="00BB34F1"/>
    <w:pPr>
      <w:numPr>
        <w:numId w:val="22"/>
      </w:numPr>
      <w:spacing w:after="120"/>
      <w:jc w:val="both"/>
    </w:pPr>
    <w:rPr>
      <w:sz w:val="22"/>
    </w:rPr>
  </w:style>
  <w:style w:type="paragraph" w:customStyle="1" w:styleId="Lista">
    <w:name w:val="List a"/>
    <w:basedOn w:val="Normal"/>
    <w:qFormat/>
    <w:rsid w:val="00BB34F1"/>
    <w:pPr>
      <w:numPr>
        <w:ilvl w:val="1"/>
        <w:numId w:val="25"/>
      </w:numPr>
      <w:spacing w:after="120" w:line="240" w:lineRule="auto"/>
      <w:jc w:val="both"/>
    </w:pPr>
    <w:rPr>
      <w:rFonts w:eastAsia="Times New Roman" w:cs="Times New Roman"/>
      <w:sz w:val="22"/>
      <w:szCs w:val="20"/>
      <w:lang w:eastAsia="en-GB"/>
    </w:rPr>
  </w:style>
  <w:style w:type="paragraph" w:customStyle="1" w:styleId="Tablecaption">
    <w:name w:val="Table caption"/>
    <w:basedOn w:val="Caption"/>
    <w:next w:val="Normal"/>
    <w:qFormat/>
    <w:rsid w:val="00CF311D"/>
    <w:pPr>
      <w:numPr>
        <w:numId w:val="28"/>
      </w:numPr>
      <w:spacing w:after="240"/>
      <w:jc w:val="center"/>
    </w:pPr>
  </w:style>
  <w:style w:type="paragraph" w:styleId="TOC4">
    <w:name w:val="toc 4"/>
    <w:basedOn w:val="NormalWeb"/>
    <w:next w:val="Normal"/>
    <w:uiPriority w:val="39"/>
    <w:unhideWhenUsed/>
    <w:rsid w:val="00D77977"/>
    <w:pPr>
      <w:tabs>
        <w:tab w:val="left" w:pos="1985"/>
        <w:tab w:val="right" w:pos="9639"/>
      </w:tabs>
      <w:spacing w:before="60" w:after="60"/>
      <w:ind w:left="1418" w:hanging="1418"/>
    </w:pPr>
    <w:rPr>
      <w:rFonts w:asciiTheme="minorHAnsi" w:hAnsiTheme="minorHAnsi"/>
      <w:b/>
      <w:noProof/>
      <w:color w:val="00558C"/>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BB34F1"/>
    <w:pPr>
      <w:spacing w:after="240" w:line="480" w:lineRule="atLeast"/>
    </w:pPr>
    <w:rPr>
      <w:b/>
      <w:color w:val="009FE3" w:themeColor="accent2"/>
      <w:sz w:val="40"/>
      <w:szCs w:val="40"/>
    </w:rPr>
  </w:style>
  <w:style w:type="paragraph" w:styleId="FootnoteText">
    <w:name w:val="footnote text"/>
    <w:basedOn w:val="Normal"/>
    <w:link w:val="FootnoteTextChar"/>
    <w:unhideWhenUsed/>
    <w:rsid w:val="00EA5741"/>
    <w:pPr>
      <w:tabs>
        <w:tab w:val="left" w:pos="284"/>
      </w:tabs>
      <w:spacing w:line="240" w:lineRule="auto"/>
      <w:ind w:left="284" w:hanging="284"/>
    </w:pPr>
    <w:rPr>
      <w:sz w:val="20"/>
      <w:szCs w:val="24"/>
    </w:rPr>
  </w:style>
  <w:style w:type="character" w:customStyle="1" w:styleId="FootnoteTextChar">
    <w:name w:val="Footnote Text Char"/>
    <w:basedOn w:val="DefaultParagraphFont"/>
    <w:link w:val="FootnoteText"/>
    <w:rsid w:val="00EA5741"/>
    <w:rPr>
      <w:sz w:val="20"/>
      <w:szCs w:val="24"/>
      <w:lang w:val="en-GB"/>
    </w:rPr>
  </w:style>
  <w:style w:type="character" w:styleId="FootnoteReference">
    <w:name w:val="footnote reference"/>
    <w:rsid w:val="00BB34F1"/>
    <w:rPr>
      <w:vertAlign w:val="superscript"/>
    </w:rPr>
  </w:style>
  <w:style w:type="paragraph" w:customStyle="1" w:styleId="Lista-recommendationtext">
    <w:name w:val="List a - recommendation text"/>
    <w:basedOn w:val="Normal"/>
    <w:qFormat/>
    <w:rsid w:val="00BB34F1"/>
    <w:pPr>
      <w:spacing w:after="120"/>
      <w:ind w:left="1701"/>
    </w:pPr>
    <w:rPr>
      <w:sz w:val="22"/>
    </w:rPr>
  </w:style>
  <w:style w:type="character" w:styleId="PageNumber">
    <w:name w:val="page number"/>
    <w:rsid w:val="00BB34F1"/>
    <w:rPr>
      <w:rFonts w:asciiTheme="minorHAnsi" w:hAnsiTheme="minorHAnsi"/>
      <w:sz w:val="15"/>
    </w:rPr>
  </w:style>
  <w:style w:type="numbering" w:styleId="ArticleSection">
    <w:name w:val="Outline List 3"/>
    <w:basedOn w:val="NoList"/>
    <w:rsid w:val="00BB34F1"/>
    <w:pPr>
      <w:numPr>
        <w:numId w:val="12"/>
      </w:numPr>
    </w:pPr>
  </w:style>
  <w:style w:type="paragraph" w:styleId="TOC5">
    <w:name w:val="toc 5"/>
    <w:basedOn w:val="Normal"/>
    <w:next w:val="Normal"/>
    <w:autoRedefine/>
    <w:uiPriority w:val="39"/>
    <w:rsid w:val="00D77977"/>
    <w:pPr>
      <w:tabs>
        <w:tab w:val="left" w:pos="1985"/>
        <w:tab w:val="right" w:leader="dot" w:pos="9639"/>
      </w:tabs>
      <w:spacing w:before="120" w:after="120" w:line="240" w:lineRule="auto"/>
      <w:ind w:left="1418" w:right="567" w:hanging="1418"/>
    </w:pPr>
    <w:rPr>
      <w:rFonts w:eastAsia="Times New Roman" w:cs="Times New Roman"/>
      <w:b/>
      <w:caps/>
      <w:noProof/>
      <w:color w:val="00558C"/>
      <w:sz w:val="24"/>
      <w:szCs w:val="20"/>
      <w:u w:color="407EC9"/>
    </w:rPr>
  </w:style>
  <w:style w:type="paragraph" w:styleId="TOC6">
    <w:name w:val="toc 6"/>
    <w:basedOn w:val="Normal"/>
    <w:next w:val="Normal"/>
    <w:autoRedefine/>
    <w:uiPriority w:val="39"/>
    <w:rsid w:val="00D77977"/>
    <w:pPr>
      <w:tabs>
        <w:tab w:val="left" w:pos="567"/>
        <w:tab w:val="right" w:leader="dot" w:pos="10195"/>
      </w:tabs>
      <w:spacing w:line="240" w:lineRule="auto"/>
      <w:ind w:right="567"/>
    </w:pPr>
    <w:rPr>
      <w:rFonts w:ascii="Calibri" w:eastAsia="Times New Roman" w:hAnsi="Calibri" w:cs="Times New Roman"/>
      <w:b/>
      <w:noProof/>
      <w:color w:val="00558C"/>
      <w:sz w:val="24"/>
      <w:szCs w:val="20"/>
    </w:rPr>
  </w:style>
  <w:style w:type="paragraph" w:styleId="TOC7">
    <w:name w:val="toc 7"/>
    <w:basedOn w:val="Normal"/>
    <w:next w:val="Normal"/>
    <w:autoRedefine/>
    <w:rsid w:val="00BB34F1"/>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BB34F1"/>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BB34F1"/>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BB34F1"/>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BB34F1"/>
    <w:pPr>
      <w:numPr>
        <w:numId w:val="1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BB34F1"/>
    <w:pPr>
      <w:suppressAutoHyphens/>
      <w:spacing w:after="120" w:line="240" w:lineRule="auto"/>
      <w:ind w:left="1276"/>
      <w:jc w:val="both"/>
    </w:pPr>
    <w:rPr>
      <w:rFonts w:eastAsia="Times New Roman" w:cs="Times New Roman"/>
      <w:sz w:val="20"/>
      <w:szCs w:val="20"/>
      <w:lang w:eastAsia="en-GB"/>
    </w:rPr>
  </w:style>
  <w:style w:type="paragraph" w:customStyle="1" w:styleId="Listatext">
    <w:name w:val="List a text"/>
    <w:basedOn w:val="Normal"/>
    <w:qFormat/>
    <w:rsid w:val="00BB34F1"/>
    <w:pPr>
      <w:spacing w:after="120"/>
      <w:ind w:left="1134"/>
    </w:pPr>
    <w:rPr>
      <w:sz w:val="22"/>
    </w:rPr>
  </w:style>
  <w:style w:type="paragraph" w:styleId="DocumentMap">
    <w:name w:val="Document Map"/>
    <w:basedOn w:val="Normal"/>
    <w:link w:val="DocumentMapChar"/>
    <w:rsid w:val="00BB34F1"/>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BB34F1"/>
    <w:rPr>
      <w:rFonts w:ascii="Tahoma" w:eastAsia="Times New Roman" w:hAnsi="Tahoma" w:cs="Times New Roman"/>
      <w:sz w:val="20"/>
      <w:szCs w:val="24"/>
      <w:shd w:val="clear" w:color="auto" w:fill="000080"/>
      <w:lang w:val="de-DE" w:eastAsia="de-DE"/>
    </w:rPr>
  </w:style>
  <w:style w:type="character" w:styleId="FollowedHyperlink">
    <w:name w:val="FollowedHyperlink"/>
    <w:rsid w:val="00BB34F1"/>
    <w:rPr>
      <w:color w:val="800080"/>
      <w:u w:val="single"/>
    </w:rPr>
  </w:style>
  <w:style w:type="paragraph" w:customStyle="1" w:styleId="Tableoftables">
    <w:name w:val="Table of tables"/>
    <w:basedOn w:val="TableofFigures"/>
    <w:rsid w:val="00BB34F1"/>
    <w:pPr>
      <w:tabs>
        <w:tab w:val="left" w:pos="1134"/>
        <w:tab w:val="right" w:pos="9781"/>
      </w:tabs>
    </w:pPr>
  </w:style>
  <w:style w:type="character" w:styleId="Emphasis">
    <w:name w:val="Emphasis"/>
    <w:uiPriority w:val="20"/>
    <w:rsid w:val="00BB34F1"/>
    <w:rPr>
      <w:i/>
      <w:iCs/>
    </w:rPr>
  </w:style>
  <w:style w:type="character" w:styleId="HTMLCite">
    <w:name w:val="HTML Cite"/>
    <w:rsid w:val="00BB34F1"/>
    <w:rPr>
      <w:i/>
      <w:iCs/>
    </w:rPr>
  </w:style>
  <w:style w:type="paragraph" w:customStyle="1" w:styleId="Equationcaption">
    <w:name w:val="Equation caption"/>
    <w:basedOn w:val="Normal"/>
    <w:next w:val="BodyText"/>
    <w:rsid w:val="00BB34F1"/>
    <w:pPr>
      <w:keepNext/>
      <w:numPr>
        <w:numId w:val="19"/>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BB34F1"/>
  </w:style>
  <w:style w:type="paragraph" w:customStyle="1" w:styleId="Default">
    <w:name w:val="Default"/>
    <w:rsid w:val="00BB34F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BB34F1"/>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BB34F1"/>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BB34F1"/>
    <w:pPr>
      <w:numPr>
        <w:numId w:val="29"/>
      </w:numPr>
    </w:pPr>
    <w:rPr>
      <w:sz w:val="20"/>
    </w:rPr>
  </w:style>
  <w:style w:type="paragraph" w:customStyle="1" w:styleId="Textedesaisie">
    <w:name w:val="Texte de saisie"/>
    <w:basedOn w:val="Normal"/>
    <w:link w:val="TextedesaisieCar"/>
    <w:rsid w:val="00BB34F1"/>
    <w:rPr>
      <w:color w:val="000000" w:themeColor="text1"/>
      <w:sz w:val="22"/>
    </w:rPr>
  </w:style>
  <w:style w:type="character" w:customStyle="1" w:styleId="TextedesaisieCar">
    <w:name w:val="Texte de saisie Car"/>
    <w:basedOn w:val="DefaultParagraphFont"/>
    <w:link w:val="Textedesaisie"/>
    <w:rsid w:val="00BB34F1"/>
    <w:rPr>
      <w:color w:val="000000" w:themeColor="text1"/>
      <w:lang w:val="en-GB"/>
    </w:rPr>
  </w:style>
  <w:style w:type="paragraph" w:customStyle="1" w:styleId="Figurecaption">
    <w:name w:val="Figure caption"/>
    <w:basedOn w:val="Caption"/>
    <w:next w:val="Normal"/>
    <w:qFormat/>
    <w:rsid w:val="00D77977"/>
    <w:pPr>
      <w:numPr>
        <w:numId w:val="20"/>
      </w:numPr>
      <w:spacing w:before="240" w:after="240"/>
      <w:jc w:val="center"/>
    </w:pPr>
    <w:rPr>
      <w:b w:val="0"/>
      <w:u w:val="none"/>
    </w:rPr>
  </w:style>
  <w:style w:type="paragraph" w:customStyle="1" w:styleId="TableofAnnexes">
    <w:name w:val="Table of Annexes"/>
    <w:basedOn w:val="TableofFigures"/>
    <w:next w:val="Normal"/>
    <w:rsid w:val="00BB34F1"/>
  </w:style>
  <w:style w:type="paragraph" w:customStyle="1" w:styleId="AnnexBHead1">
    <w:name w:val="Annex B Head 1"/>
    <w:basedOn w:val="AnnexAHead1"/>
    <w:next w:val="Heading1separatationline"/>
    <w:rsid w:val="00BB34F1"/>
    <w:pPr>
      <w:numPr>
        <w:numId w:val="6"/>
      </w:numPr>
    </w:pPr>
  </w:style>
  <w:style w:type="paragraph" w:styleId="NoSpacing">
    <w:name w:val="No Spacing"/>
    <w:uiPriority w:val="1"/>
    <w:semiHidden/>
    <w:rsid w:val="00BB34F1"/>
    <w:pPr>
      <w:spacing w:after="0" w:line="240" w:lineRule="auto"/>
    </w:pPr>
    <w:rPr>
      <w:sz w:val="18"/>
      <w:lang w:val="en-GB"/>
    </w:rPr>
  </w:style>
  <w:style w:type="paragraph" w:customStyle="1" w:styleId="AnnexBHead2">
    <w:name w:val="Annex B Head 2"/>
    <w:basedOn w:val="AnnexAHead2"/>
    <w:next w:val="Heading2separationline"/>
    <w:rsid w:val="00BB34F1"/>
    <w:pPr>
      <w:numPr>
        <w:numId w:val="6"/>
      </w:numPr>
    </w:pPr>
  </w:style>
  <w:style w:type="paragraph" w:customStyle="1" w:styleId="AnnexBHead3">
    <w:name w:val="Annex B Head 3"/>
    <w:basedOn w:val="AnnexAHead3"/>
    <w:next w:val="BodyText"/>
    <w:rsid w:val="00BB34F1"/>
    <w:pPr>
      <w:numPr>
        <w:numId w:val="7"/>
      </w:numPr>
    </w:pPr>
  </w:style>
  <w:style w:type="paragraph" w:customStyle="1" w:styleId="AnnexBHead4">
    <w:name w:val="Annex B Head 4"/>
    <w:basedOn w:val="AnnexAHead4"/>
    <w:next w:val="BodyText"/>
    <w:rsid w:val="00BB34F1"/>
    <w:pPr>
      <w:numPr>
        <w:numId w:val="7"/>
      </w:numPr>
    </w:pPr>
  </w:style>
  <w:style w:type="paragraph" w:customStyle="1" w:styleId="PageNumber1">
    <w:name w:val="Page Number1"/>
    <w:basedOn w:val="Normal"/>
    <w:rsid w:val="00BB34F1"/>
    <w:pPr>
      <w:spacing w:line="180" w:lineRule="exact"/>
      <w:jc w:val="right"/>
    </w:pPr>
    <w:rPr>
      <w:color w:val="00558C" w:themeColor="accent1"/>
    </w:rPr>
  </w:style>
  <w:style w:type="paragraph" w:customStyle="1" w:styleId="Tableheading">
    <w:name w:val="Table heading"/>
    <w:basedOn w:val="Normal"/>
    <w:rsid w:val="00BB34F1"/>
    <w:pPr>
      <w:spacing w:before="60" w:after="60"/>
      <w:ind w:left="113" w:right="113"/>
      <w:jc w:val="center"/>
    </w:pPr>
    <w:rPr>
      <w:b/>
      <w:color w:val="009FDF"/>
      <w:sz w:val="20"/>
      <w:lang w:val="en-US"/>
    </w:rPr>
  </w:style>
  <w:style w:type="paragraph" w:customStyle="1" w:styleId="Bullet1-recommendation">
    <w:name w:val="Bullet 1 - recommendation"/>
    <w:basedOn w:val="Normal"/>
    <w:qFormat/>
    <w:rsid w:val="00BB34F1"/>
    <w:pPr>
      <w:numPr>
        <w:numId w:val="14"/>
      </w:numPr>
      <w:spacing w:after="120"/>
    </w:pPr>
    <w:rPr>
      <w:sz w:val="24"/>
    </w:rPr>
  </w:style>
  <w:style w:type="paragraph" w:customStyle="1" w:styleId="Noting">
    <w:name w:val="Noting"/>
    <w:basedOn w:val="BodyText"/>
    <w:qFormat/>
    <w:rsid w:val="00BB34F1"/>
    <w:pPr>
      <w:spacing w:before="120" w:after="240" w:line="240" w:lineRule="auto"/>
      <w:ind w:left="567"/>
    </w:pPr>
    <w:rPr>
      <w:rFonts w:eastAsia="Times New Roman" w:cs="Arial"/>
      <w:sz w:val="24"/>
      <w:szCs w:val="24"/>
    </w:rPr>
  </w:style>
  <w:style w:type="paragraph" w:customStyle="1" w:styleId="Reference">
    <w:name w:val="Reference"/>
    <w:basedOn w:val="Normal"/>
    <w:qFormat/>
    <w:rsid w:val="00BB34F1"/>
    <w:pPr>
      <w:numPr>
        <w:numId w:val="26"/>
      </w:numPr>
      <w:spacing w:after="120" w:line="240" w:lineRule="auto"/>
    </w:pPr>
    <w:rPr>
      <w:rFonts w:eastAsia="Times New Roman" w:cs="Times New Roman"/>
      <w:sz w:val="22"/>
      <w:szCs w:val="20"/>
    </w:rPr>
  </w:style>
  <w:style w:type="paragraph" w:customStyle="1" w:styleId="Documentdate">
    <w:name w:val="Document date"/>
    <w:basedOn w:val="Normal"/>
    <w:link w:val="DocumentdateChar"/>
    <w:rsid w:val="00BB34F1"/>
    <w:rPr>
      <w:b/>
      <w:color w:val="00558C"/>
      <w:sz w:val="28"/>
    </w:rPr>
  </w:style>
  <w:style w:type="paragraph" w:customStyle="1" w:styleId="Documentnumber">
    <w:name w:val="Document number"/>
    <w:basedOn w:val="Normal"/>
    <w:next w:val="Normal"/>
    <w:rsid w:val="00BB34F1"/>
    <w:rPr>
      <w:caps/>
      <w:color w:val="00558C"/>
      <w:sz w:val="50"/>
    </w:rPr>
  </w:style>
  <w:style w:type="paragraph" w:customStyle="1" w:styleId="Footerlandscape">
    <w:name w:val="Footer landscape"/>
    <w:basedOn w:val="Normal"/>
    <w:rsid w:val="00BB34F1"/>
    <w:pPr>
      <w:tabs>
        <w:tab w:val="right" w:pos="15309"/>
      </w:tabs>
      <w:adjustRightInd w:val="0"/>
    </w:pPr>
    <w:rPr>
      <w:b/>
      <w:color w:val="00558C"/>
      <w:sz w:val="15"/>
    </w:rPr>
  </w:style>
  <w:style w:type="paragraph" w:customStyle="1" w:styleId="Footerportrait">
    <w:name w:val="Footer portrait"/>
    <w:basedOn w:val="Normal"/>
    <w:rsid w:val="00BB34F1"/>
    <w:pPr>
      <w:pBdr>
        <w:top w:val="single" w:sz="4" w:space="1" w:color="auto"/>
      </w:pBdr>
      <w:tabs>
        <w:tab w:val="right" w:pos="10206"/>
      </w:tabs>
    </w:pPr>
    <w:rPr>
      <w:b/>
      <w:noProof/>
      <w:color w:val="00558C"/>
      <w:sz w:val="15"/>
    </w:rPr>
  </w:style>
  <w:style w:type="paragraph" w:customStyle="1" w:styleId="Documentname">
    <w:name w:val="Document name"/>
    <w:basedOn w:val="Normal"/>
    <w:rsid w:val="00BB34F1"/>
    <w:rPr>
      <w:caps/>
      <w:color w:val="00558C"/>
      <w:sz w:val="50"/>
    </w:rPr>
  </w:style>
  <w:style w:type="paragraph" w:customStyle="1" w:styleId="Listi-recommendation">
    <w:name w:val="List i - recommendation"/>
    <w:basedOn w:val="Normal"/>
    <w:rsid w:val="00BB34F1"/>
    <w:pPr>
      <w:spacing w:after="120"/>
    </w:pPr>
    <w:rPr>
      <w:sz w:val="20"/>
    </w:rPr>
  </w:style>
  <w:style w:type="paragraph" w:customStyle="1" w:styleId="Listitext">
    <w:name w:val="List i text"/>
    <w:basedOn w:val="Normal"/>
    <w:rsid w:val="00BB34F1"/>
    <w:pPr>
      <w:ind w:left="2268" w:hanging="567"/>
    </w:pPr>
    <w:rPr>
      <w:sz w:val="20"/>
    </w:rPr>
  </w:style>
  <w:style w:type="paragraph" w:customStyle="1" w:styleId="Bullet2-recommendation">
    <w:name w:val="Bullet 2 - recommendation"/>
    <w:basedOn w:val="Normal"/>
    <w:qFormat/>
    <w:rsid w:val="00BB34F1"/>
    <w:pPr>
      <w:numPr>
        <w:numId w:val="16"/>
      </w:numPr>
      <w:spacing w:after="120"/>
    </w:pPr>
    <w:rPr>
      <w:color w:val="000000" w:themeColor="text1"/>
      <w:sz w:val="22"/>
    </w:rPr>
  </w:style>
  <w:style w:type="paragraph" w:customStyle="1" w:styleId="Headingseparationline-landscape">
    <w:name w:val="Heading separation line - landscape"/>
    <w:basedOn w:val="Heading1separatationline"/>
    <w:rsid w:val="00BB34F1"/>
    <w:pPr>
      <w:ind w:right="14317"/>
    </w:pPr>
  </w:style>
  <w:style w:type="paragraph" w:customStyle="1" w:styleId="List1-recommendation">
    <w:name w:val="List 1 - recommendation"/>
    <w:basedOn w:val="Normal"/>
    <w:qFormat/>
    <w:rsid w:val="00BB34F1"/>
    <w:pPr>
      <w:numPr>
        <w:numId w:val="24"/>
      </w:numPr>
      <w:spacing w:after="120"/>
    </w:pPr>
    <w:rPr>
      <w:sz w:val="24"/>
    </w:rPr>
  </w:style>
  <w:style w:type="paragraph" w:customStyle="1" w:styleId="List1-recommendationtext">
    <w:name w:val="List 1 - recommendation text"/>
    <w:basedOn w:val="Normal"/>
    <w:qFormat/>
    <w:rsid w:val="00BB34F1"/>
    <w:pPr>
      <w:spacing w:after="120"/>
      <w:ind w:left="1134"/>
    </w:pPr>
    <w:rPr>
      <w:sz w:val="24"/>
    </w:rPr>
  </w:style>
  <w:style w:type="paragraph" w:customStyle="1" w:styleId="Bullet1">
    <w:name w:val="Bullet 1"/>
    <w:basedOn w:val="Normal"/>
    <w:link w:val="Bullet1Char"/>
    <w:qFormat/>
    <w:rsid w:val="00BB34F1"/>
    <w:pPr>
      <w:numPr>
        <w:numId w:val="13"/>
      </w:numPr>
      <w:spacing w:after="120"/>
    </w:pPr>
    <w:rPr>
      <w:color w:val="000000" w:themeColor="text1"/>
      <w:sz w:val="22"/>
      <w:lang w:val="fr-FR"/>
    </w:rPr>
  </w:style>
  <w:style w:type="paragraph" w:customStyle="1" w:styleId="Bullet1text">
    <w:name w:val="Bullet 1 text"/>
    <w:basedOn w:val="Normal"/>
    <w:rsid w:val="00BB34F1"/>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BB34F1"/>
    <w:pPr>
      <w:numPr>
        <w:numId w:val="15"/>
      </w:numPr>
      <w:spacing w:after="120"/>
    </w:pPr>
    <w:rPr>
      <w:color w:val="000000" w:themeColor="text1"/>
      <w:sz w:val="22"/>
    </w:rPr>
  </w:style>
  <w:style w:type="character" w:customStyle="1" w:styleId="Bullet2Char">
    <w:name w:val="Bullet 2 Char"/>
    <w:basedOn w:val="DefaultParagraphFont"/>
    <w:link w:val="Bullet2"/>
    <w:rsid w:val="00BB34F1"/>
    <w:rPr>
      <w:color w:val="000000" w:themeColor="text1"/>
      <w:lang w:val="en-GB"/>
    </w:rPr>
  </w:style>
  <w:style w:type="paragraph" w:customStyle="1" w:styleId="Bullet2text">
    <w:name w:val="Bullet 2 text"/>
    <w:basedOn w:val="Normal"/>
    <w:rsid w:val="00BB34F1"/>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BB34F1"/>
    <w:pPr>
      <w:numPr>
        <w:numId w:val="17"/>
      </w:numPr>
      <w:spacing w:after="120" w:line="240" w:lineRule="auto"/>
    </w:pPr>
    <w:rPr>
      <w:rFonts w:eastAsia="Times New Roman" w:cs="Times New Roman"/>
      <w:sz w:val="20"/>
      <w:szCs w:val="20"/>
      <w:lang w:eastAsia="en-GB"/>
    </w:rPr>
  </w:style>
  <w:style w:type="paragraph" w:customStyle="1" w:styleId="List1">
    <w:name w:val="List 1"/>
    <w:basedOn w:val="Normal"/>
    <w:rsid w:val="00BB34F1"/>
    <w:pPr>
      <w:numPr>
        <w:numId w:val="23"/>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BB34F1"/>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BB34F1"/>
    <w:pPr>
      <w:numPr>
        <w:ilvl w:val="1"/>
        <w:numId w:val="24"/>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BB34F1"/>
    <w:pPr>
      <w:spacing w:after="60"/>
      <w:ind w:left="1418" w:hanging="1418"/>
    </w:pPr>
    <w:rPr>
      <w:sz w:val="22"/>
    </w:rPr>
  </w:style>
  <w:style w:type="paragraph" w:customStyle="1" w:styleId="Revokes">
    <w:name w:val="Revokes"/>
    <w:basedOn w:val="Normal"/>
    <w:next w:val="BodyText"/>
    <w:rsid w:val="00BB34F1"/>
    <w:rPr>
      <w:b/>
      <w:color w:val="00558C"/>
      <w:sz w:val="28"/>
    </w:rPr>
  </w:style>
  <w:style w:type="paragraph" w:customStyle="1" w:styleId="Style1">
    <w:name w:val="Style1"/>
    <w:basedOn w:val="FootnoteText"/>
    <w:rsid w:val="00BB34F1"/>
    <w:pPr>
      <w:numPr>
        <w:numId w:val="27"/>
      </w:numPr>
    </w:pPr>
  </w:style>
  <w:style w:type="paragraph" w:customStyle="1" w:styleId="Listi">
    <w:name w:val="List i"/>
    <w:basedOn w:val="Listitext"/>
    <w:qFormat/>
    <w:rsid w:val="00BB34F1"/>
    <w:pPr>
      <w:numPr>
        <w:ilvl w:val="2"/>
        <w:numId w:val="25"/>
      </w:numPr>
    </w:pPr>
  </w:style>
  <w:style w:type="paragraph" w:customStyle="1" w:styleId="AnnexCHead1">
    <w:name w:val="Annex C Head 1"/>
    <w:basedOn w:val="Normal"/>
    <w:next w:val="Heading1separatationline"/>
    <w:rsid w:val="00BB34F1"/>
    <w:pPr>
      <w:numPr>
        <w:numId w:val="8"/>
      </w:numPr>
      <w:spacing w:before="240" w:after="120"/>
    </w:pPr>
    <w:rPr>
      <w:b/>
      <w:caps/>
      <w:color w:val="009FDF"/>
      <w:sz w:val="28"/>
    </w:rPr>
  </w:style>
  <w:style w:type="paragraph" w:customStyle="1" w:styleId="AnnexCHead2">
    <w:name w:val="Annex C Head 2"/>
    <w:basedOn w:val="Normal"/>
    <w:next w:val="Heading2separationline"/>
    <w:rsid w:val="00BB34F1"/>
    <w:pPr>
      <w:numPr>
        <w:ilvl w:val="1"/>
        <w:numId w:val="8"/>
      </w:numPr>
    </w:pPr>
    <w:rPr>
      <w:b/>
      <w:caps/>
      <w:color w:val="009FDF"/>
      <w:sz w:val="24"/>
    </w:rPr>
  </w:style>
  <w:style w:type="paragraph" w:customStyle="1" w:styleId="AnnexCHead3">
    <w:name w:val="Annex C Head 3"/>
    <w:basedOn w:val="Normal"/>
    <w:rsid w:val="00BB34F1"/>
    <w:pPr>
      <w:numPr>
        <w:ilvl w:val="2"/>
        <w:numId w:val="8"/>
      </w:numPr>
      <w:spacing w:before="120" w:after="120"/>
    </w:pPr>
    <w:rPr>
      <w:b/>
      <w:smallCaps/>
      <w:color w:val="009FDF"/>
      <w:sz w:val="22"/>
    </w:rPr>
  </w:style>
  <w:style w:type="paragraph" w:customStyle="1" w:styleId="AnnexCHead4">
    <w:name w:val="Annex C Head 4"/>
    <w:basedOn w:val="Normal"/>
    <w:next w:val="BodyText"/>
    <w:rsid w:val="00BB34F1"/>
    <w:pPr>
      <w:numPr>
        <w:ilvl w:val="3"/>
        <w:numId w:val="8"/>
      </w:numPr>
      <w:spacing w:before="120" w:after="120"/>
    </w:pPr>
    <w:rPr>
      <w:b/>
      <w:color w:val="009FDF"/>
      <w:sz w:val="22"/>
      <w:lang w:eastAsia="de-DE"/>
    </w:rPr>
  </w:style>
  <w:style w:type="paragraph" w:customStyle="1" w:styleId="AnnexDHead1">
    <w:name w:val="Annex D Head 1"/>
    <w:basedOn w:val="Normal"/>
    <w:next w:val="Heading1separatationline"/>
    <w:rsid w:val="00BB34F1"/>
    <w:pPr>
      <w:spacing w:before="240" w:after="120"/>
    </w:pPr>
    <w:rPr>
      <w:b/>
      <w:caps/>
      <w:color w:val="009FDF"/>
      <w:sz w:val="28"/>
      <w:lang w:eastAsia="de-DE"/>
    </w:rPr>
  </w:style>
  <w:style w:type="paragraph" w:customStyle="1" w:styleId="AnnexDHead2">
    <w:name w:val="Annex D Head 2"/>
    <w:basedOn w:val="BodyText"/>
    <w:next w:val="Heading2separationline"/>
    <w:rsid w:val="00BB34F1"/>
    <w:pPr>
      <w:numPr>
        <w:ilvl w:val="1"/>
        <w:numId w:val="9"/>
      </w:numPr>
      <w:spacing w:before="120"/>
    </w:pPr>
    <w:rPr>
      <w:b/>
      <w:caps/>
      <w:color w:val="009FDF"/>
      <w:sz w:val="24"/>
      <w:lang w:eastAsia="de-DE"/>
    </w:rPr>
  </w:style>
  <w:style w:type="paragraph" w:customStyle="1" w:styleId="AnnexDHead3">
    <w:name w:val="Annex D Head 3"/>
    <w:basedOn w:val="BodyText"/>
    <w:rsid w:val="00BB34F1"/>
    <w:pPr>
      <w:numPr>
        <w:ilvl w:val="2"/>
        <w:numId w:val="9"/>
      </w:numPr>
    </w:pPr>
    <w:rPr>
      <w:b/>
      <w:smallCaps/>
      <w:color w:val="009FDF"/>
      <w:lang w:eastAsia="de-DE"/>
    </w:rPr>
  </w:style>
  <w:style w:type="paragraph" w:customStyle="1" w:styleId="AnnexDHead4">
    <w:name w:val="Annex D Head 4"/>
    <w:basedOn w:val="Normal"/>
    <w:next w:val="BodyText"/>
    <w:rsid w:val="00BB34F1"/>
    <w:pPr>
      <w:numPr>
        <w:ilvl w:val="3"/>
        <w:numId w:val="9"/>
      </w:numPr>
      <w:spacing w:before="120" w:after="120"/>
    </w:pPr>
    <w:rPr>
      <w:color w:val="009FDF"/>
      <w:sz w:val="22"/>
    </w:rPr>
  </w:style>
  <w:style w:type="character" w:styleId="PlaceholderText">
    <w:name w:val="Placeholder Text"/>
    <w:basedOn w:val="DefaultParagraphFont"/>
    <w:uiPriority w:val="99"/>
    <w:semiHidden/>
    <w:rsid w:val="00BB34F1"/>
    <w:rPr>
      <w:color w:val="808080"/>
    </w:rPr>
  </w:style>
  <w:style w:type="paragraph" w:styleId="Title">
    <w:name w:val="Title"/>
    <w:basedOn w:val="Normal"/>
    <w:next w:val="Normal"/>
    <w:link w:val="TitleChar"/>
    <w:qFormat/>
    <w:rsid w:val="00C5073C"/>
    <w:pPr>
      <w:spacing w:line="240" w:lineRule="auto"/>
      <w:contextualSpacing/>
    </w:pPr>
    <w:rPr>
      <w:rFonts w:asciiTheme="majorHAnsi" w:eastAsiaTheme="majorEastAsia" w:hAnsiTheme="majorHAnsi" w:cstheme="majorBidi"/>
      <w:b/>
      <w:color w:val="009FDF"/>
      <w:spacing w:val="-10"/>
      <w:kern w:val="28"/>
      <w:sz w:val="32"/>
      <w:szCs w:val="56"/>
    </w:rPr>
  </w:style>
  <w:style w:type="character" w:customStyle="1" w:styleId="TitleChar">
    <w:name w:val="Title Char"/>
    <w:basedOn w:val="DefaultParagraphFont"/>
    <w:link w:val="Title"/>
    <w:rsid w:val="00C5073C"/>
    <w:rPr>
      <w:rFonts w:asciiTheme="majorHAnsi" w:eastAsiaTheme="majorEastAsia" w:hAnsiTheme="majorHAnsi" w:cstheme="majorBidi"/>
      <w:b/>
      <w:color w:val="009FDF"/>
      <w:spacing w:val="-10"/>
      <w:kern w:val="28"/>
      <w:sz w:val="32"/>
      <w:szCs w:val="56"/>
      <w:lang w:val="en-GB"/>
    </w:rPr>
  </w:style>
  <w:style w:type="paragraph" w:customStyle="1" w:styleId="Bulletannex">
    <w:name w:val="Bullet annex"/>
    <w:basedOn w:val="Bullet1"/>
    <w:link w:val="BulletannexChar"/>
    <w:qFormat/>
    <w:rsid w:val="00406277"/>
  </w:style>
  <w:style w:type="character" w:customStyle="1" w:styleId="Bullet1Char">
    <w:name w:val="Bullet 1 Char"/>
    <w:basedOn w:val="DefaultParagraphFont"/>
    <w:link w:val="Bullet1"/>
    <w:rsid w:val="00406277"/>
    <w:rPr>
      <w:color w:val="000000" w:themeColor="text1"/>
    </w:rPr>
  </w:style>
  <w:style w:type="character" w:customStyle="1" w:styleId="BulletannexChar">
    <w:name w:val="Bullet annex Char"/>
    <w:basedOn w:val="Bullet1Char"/>
    <w:link w:val="Bulletannex"/>
    <w:rsid w:val="00406277"/>
    <w:rPr>
      <w:color w:val="000000" w:themeColor="text1"/>
    </w:rPr>
  </w:style>
  <w:style w:type="paragraph" w:customStyle="1" w:styleId="Bulletannexindented">
    <w:name w:val="Bullet annex indented"/>
    <w:basedOn w:val="Bulletannex"/>
    <w:link w:val="BulletannexindentedChar"/>
    <w:qFormat/>
    <w:rsid w:val="00392A6F"/>
    <w:pPr>
      <w:ind w:left="992"/>
    </w:pPr>
  </w:style>
  <w:style w:type="character" w:customStyle="1" w:styleId="BulletannexindentedChar">
    <w:name w:val="Bullet annex indented Char"/>
    <w:basedOn w:val="BulletannexChar"/>
    <w:link w:val="Bulletannexindented"/>
    <w:rsid w:val="00392A6F"/>
    <w:rPr>
      <w:color w:val="000000" w:themeColor="text1"/>
    </w:rPr>
  </w:style>
  <w:style w:type="paragraph" w:customStyle="1" w:styleId="AppendixHeading1">
    <w:name w:val="Appendix Heading 1"/>
    <w:basedOn w:val="Normal"/>
    <w:next w:val="Heading1separatationline"/>
    <w:link w:val="AppendixHeading1Char"/>
    <w:qFormat/>
    <w:rsid w:val="00004DBA"/>
    <w:pPr>
      <w:numPr>
        <w:numId w:val="45"/>
      </w:numPr>
    </w:pPr>
    <w:rPr>
      <w:b/>
      <w:caps/>
      <w:color w:val="009FDF"/>
      <w:sz w:val="28"/>
      <w:szCs w:val="28"/>
    </w:rPr>
  </w:style>
  <w:style w:type="paragraph" w:customStyle="1" w:styleId="Recallings">
    <w:name w:val="Recallings"/>
    <w:basedOn w:val="BodyText"/>
    <w:rsid w:val="00A03B7D"/>
    <w:pPr>
      <w:spacing w:before="240" w:line="240" w:lineRule="auto"/>
      <w:ind w:left="425"/>
    </w:pPr>
    <w:rPr>
      <w:rFonts w:ascii="Arial" w:eastAsia="Times New Roman" w:hAnsi="Arial" w:cs="Arial"/>
      <w:szCs w:val="24"/>
    </w:rPr>
  </w:style>
  <w:style w:type="character" w:customStyle="1" w:styleId="AppendixHeading1Char">
    <w:name w:val="Appendix Heading 1 Char"/>
    <w:basedOn w:val="Heading1Char"/>
    <w:link w:val="AppendixHeading1"/>
    <w:rsid w:val="00004DBA"/>
    <w:rPr>
      <w:rFonts w:asciiTheme="majorHAnsi" w:eastAsiaTheme="majorEastAsia" w:hAnsiTheme="majorHAnsi" w:cstheme="majorBidi"/>
      <w:b/>
      <w:bCs w:val="0"/>
      <w:caps/>
      <w:color w:val="009FDF"/>
      <w:sz w:val="28"/>
      <w:szCs w:val="28"/>
      <w:lang w:val="en-GB"/>
    </w:rPr>
  </w:style>
  <w:style w:type="paragraph" w:styleId="ListBullet">
    <w:name w:val="List Bullet"/>
    <w:basedOn w:val="Normal"/>
    <w:autoRedefine/>
    <w:rsid w:val="00A64089"/>
    <w:pPr>
      <w:spacing w:before="60" w:after="80" w:line="240" w:lineRule="auto"/>
      <w:ind w:left="354"/>
    </w:pPr>
    <w:rPr>
      <w:rFonts w:ascii="Arial" w:eastAsia="Times New Roman" w:hAnsi="Arial" w:cs="Times New Roman"/>
      <w:sz w:val="22"/>
      <w:szCs w:val="24"/>
    </w:rPr>
  </w:style>
  <w:style w:type="paragraph" w:customStyle="1" w:styleId="Figure">
    <w:name w:val="Figure_#"/>
    <w:basedOn w:val="Normal"/>
    <w:next w:val="Normal"/>
    <w:qFormat/>
    <w:rsid w:val="00A64089"/>
    <w:pPr>
      <w:numPr>
        <w:numId w:val="50"/>
      </w:numPr>
      <w:spacing w:before="120" w:after="120" w:line="240" w:lineRule="auto"/>
      <w:jc w:val="center"/>
    </w:pPr>
    <w:rPr>
      <w:rFonts w:ascii="Arial" w:eastAsia="Times New Roman" w:hAnsi="Arial" w:cs="Times New Roman"/>
      <w:i/>
      <w:sz w:val="22"/>
      <w:szCs w:val="20"/>
      <w:lang w:eastAsia="en-GB"/>
    </w:rPr>
  </w:style>
  <w:style w:type="paragraph" w:customStyle="1" w:styleId="References">
    <w:name w:val="References"/>
    <w:basedOn w:val="Normal"/>
    <w:qFormat/>
    <w:rsid w:val="00A64089"/>
    <w:pPr>
      <w:tabs>
        <w:tab w:val="left" w:pos="567"/>
      </w:tabs>
      <w:spacing w:after="120" w:line="240" w:lineRule="auto"/>
      <w:ind w:left="567" w:hanging="567"/>
    </w:pPr>
    <w:rPr>
      <w:rFonts w:ascii="Arial" w:eastAsia="Times New Roman" w:hAnsi="Arial" w:cs="Times New Roman"/>
      <w:sz w:val="22"/>
      <w:szCs w:val="20"/>
    </w:rPr>
  </w:style>
  <w:style w:type="paragraph" w:customStyle="1" w:styleId="MRN">
    <w:name w:val="MRN"/>
    <w:basedOn w:val="Documentdate"/>
    <w:link w:val="MRNChar"/>
    <w:qFormat/>
    <w:rsid w:val="006C4F08"/>
  </w:style>
  <w:style w:type="character" w:customStyle="1" w:styleId="DocumentdateChar">
    <w:name w:val="Document date Char"/>
    <w:basedOn w:val="DefaultParagraphFont"/>
    <w:link w:val="Documentdate"/>
    <w:rsid w:val="006C4F08"/>
    <w:rPr>
      <w:b/>
      <w:color w:val="00558C"/>
      <w:sz w:val="28"/>
      <w:lang w:val="en-GB"/>
    </w:rPr>
  </w:style>
  <w:style w:type="character" w:customStyle="1" w:styleId="MRNChar">
    <w:name w:val="MRN Char"/>
    <w:basedOn w:val="DocumentdateChar"/>
    <w:link w:val="MRN"/>
    <w:rsid w:val="006C4F08"/>
    <w:rPr>
      <w:b/>
      <w:color w:val="00558C"/>
      <w:sz w:val="28"/>
      <w:lang w:val="en-GB"/>
    </w:rPr>
  </w:style>
  <w:style w:type="paragraph" w:customStyle="1" w:styleId="AnnextitleHead1">
    <w:name w:val="Annex title Head 1"/>
    <w:basedOn w:val="Normal"/>
    <w:next w:val="BodyText"/>
    <w:link w:val="AnnextitleHead1Char"/>
    <w:qFormat/>
    <w:rsid w:val="00A2327D"/>
    <w:pPr>
      <w:numPr>
        <w:numId w:val="51"/>
      </w:numPr>
      <w:spacing w:after="360"/>
    </w:pPr>
    <w:rPr>
      <w:b/>
      <w:caps/>
      <w:color w:val="00558C"/>
      <w:sz w:val="28"/>
    </w:rPr>
  </w:style>
  <w:style w:type="character" w:customStyle="1" w:styleId="AnnextitleHead1Char">
    <w:name w:val="Annex title Head 1 Char"/>
    <w:basedOn w:val="DefaultParagraphFont"/>
    <w:link w:val="AnnextitleHead1"/>
    <w:rsid w:val="00A2327D"/>
    <w:rPr>
      <w:b/>
      <w:caps/>
      <w:color w:val="00558C"/>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4.xml"/><Relationship Id="rId25" Type="http://schemas.openxmlformats.org/officeDocument/2006/relationships/header" Target="header1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10.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header" Target="header13.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image" Target="media/image4.png"/><Relationship Id="rId30" Type="http://schemas.openxmlformats.org/officeDocument/2006/relationships/header" Target="header15.xml"/><Relationship Id="rId8" Type="http://schemas.openxmlformats.org/officeDocument/2006/relationships/webSettings" Target="webSettings.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A6327-5F0E-4C49-A41C-786B7010A5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A24B0C-F0B9-4228-A966-FCC4D61FEE3D}">
  <ds:schemaRefs>
    <ds:schemaRef ds:uri="http://schemas.microsoft.com/sharepoint/v3/contenttype/forms"/>
  </ds:schemaRefs>
</ds:datastoreItem>
</file>

<file path=customXml/itemProps3.xml><?xml version="1.0" encoding="utf-8"?>
<ds:datastoreItem xmlns:ds="http://schemas.openxmlformats.org/officeDocument/2006/customXml" ds:itemID="{5D81A412-E7D9-4859-BA84-39E75BE51E7B}"/>
</file>

<file path=customXml/itemProps4.xml><?xml version="1.0" encoding="utf-8"?>
<ds:datastoreItem xmlns:ds="http://schemas.openxmlformats.org/officeDocument/2006/customXml" ds:itemID="{C5FA9EDD-B03F-46CE-A118-29542C491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7</Pages>
  <Words>1959</Words>
  <Characters>11170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13103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 Doyle</dc:creator>
  <cp:keywords/>
  <dc:description/>
  <cp:lastModifiedBy>Alwyn Williams</cp:lastModifiedBy>
  <cp:revision>3</cp:revision>
  <cp:lastPrinted>2018-12-23T19:34:00Z</cp:lastPrinted>
  <dcterms:created xsi:type="dcterms:W3CDTF">2021-07-16T08:58:00Z</dcterms:created>
  <dcterms:modified xsi:type="dcterms:W3CDTF">2021-07-16T09:51:00Z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5494800</vt:r8>
  </property>
</Properties>
</file>